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F91661" w:rsidRDefault="002A1316">
      <w:pPr>
        <w:pStyle w:val="Title"/>
        <w:rPr>
          <w:rFonts w:asciiTheme="minorHAnsi" w:hAnsiTheme="minorHAnsi" w:cstheme="minorHAnsi"/>
          <w:sz w:val="22"/>
          <w:szCs w:val="22"/>
        </w:rPr>
      </w:pPr>
      <w:r w:rsidRPr="00F91661">
        <w:rPr>
          <w:rFonts w:asciiTheme="minorHAnsi" w:hAnsiTheme="minorHAnsi" w:cstheme="minorHAnsi"/>
          <w:sz w:val="22"/>
          <w:szCs w:val="22"/>
        </w:rPr>
        <w:t xml:space="preserve">Statutory Accounting Principles </w:t>
      </w:r>
      <w:r w:rsidR="00C6544D" w:rsidRPr="00F91661">
        <w:rPr>
          <w:rFonts w:asciiTheme="minorHAnsi" w:hAnsiTheme="minorHAnsi" w:cstheme="minorHAnsi"/>
          <w:sz w:val="22"/>
          <w:szCs w:val="22"/>
        </w:rPr>
        <w:t xml:space="preserve">(E) </w:t>
      </w:r>
      <w:r w:rsidRPr="00F91661">
        <w:rPr>
          <w:rFonts w:asciiTheme="minorHAnsi" w:hAnsiTheme="minorHAnsi" w:cstheme="minorHAnsi"/>
          <w:sz w:val="22"/>
          <w:szCs w:val="22"/>
        </w:rPr>
        <w:t>Working Group</w:t>
      </w:r>
    </w:p>
    <w:p w14:paraId="5E8586D5" w14:textId="77777777" w:rsidR="002A1316" w:rsidRPr="00F91661" w:rsidRDefault="002A1316">
      <w:pPr>
        <w:jc w:val="center"/>
        <w:rPr>
          <w:rFonts w:asciiTheme="minorHAnsi" w:hAnsiTheme="minorHAnsi" w:cstheme="minorHAnsi"/>
          <w:b/>
          <w:sz w:val="22"/>
          <w:szCs w:val="22"/>
        </w:rPr>
      </w:pPr>
      <w:r w:rsidRPr="00F91661">
        <w:rPr>
          <w:rFonts w:asciiTheme="minorHAnsi" w:hAnsiTheme="minorHAnsi" w:cstheme="minorHAnsi"/>
          <w:b/>
          <w:sz w:val="22"/>
          <w:szCs w:val="22"/>
        </w:rPr>
        <w:t>Maintenance Agenda Submission Form</w:t>
      </w:r>
    </w:p>
    <w:p w14:paraId="43927C70" w14:textId="77777777" w:rsidR="002A1316" w:rsidRPr="00F91661" w:rsidRDefault="002A1316">
      <w:pPr>
        <w:jc w:val="center"/>
        <w:rPr>
          <w:rFonts w:asciiTheme="minorHAnsi" w:hAnsiTheme="minorHAnsi" w:cstheme="minorHAnsi"/>
          <w:b/>
          <w:sz w:val="22"/>
          <w:szCs w:val="22"/>
        </w:rPr>
      </w:pPr>
      <w:r w:rsidRPr="00F91661">
        <w:rPr>
          <w:rFonts w:asciiTheme="minorHAnsi" w:hAnsiTheme="minorHAnsi" w:cstheme="minorHAnsi"/>
          <w:b/>
          <w:sz w:val="22"/>
          <w:szCs w:val="22"/>
        </w:rPr>
        <w:t>Form A</w:t>
      </w:r>
    </w:p>
    <w:p w14:paraId="65BCA41C" w14:textId="77777777" w:rsidR="002A1316" w:rsidRPr="00F91661" w:rsidRDefault="002A1316">
      <w:pPr>
        <w:pStyle w:val="Heading2"/>
        <w:jc w:val="center"/>
        <w:rPr>
          <w:rFonts w:asciiTheme="minorHAnsi" w:hAnsiTheme="minorHAnsi" w:cstheme="minorHAnsi"/>
          <w:sz w:val="22"/>
          <w:szCs w:val="22"/>
        </w:rPr>
      </w:pPr>
    </w:p>
    <w:p w14:paraId="10F0B4B2" w14:textId="35B1D5D4" w:rsidR="002A1316" w:rsidRPr="00F91661" w:rsidRDefault="002A1316" w:rsidP="00B30CA0">
      <w:pPr>
        <w:pStyle w:val="Heading2"/>
        <w:rPr>
          <w:rFonts w:asciiTheme="minorHAnsi" w:hAnsiTheme="minorHAnsi" w:cstheme="minorHAnsi"/>
          <w:sz w:val="22"/>
          <w:szCs w:val="22"/>
        </w:rPr>
      </w:pPr>
      <w:r w:rsidRPr="00F91661">
        <w:rPr>
          <w:rFonts w:asciiTheme="minorHAnsi" w:hAnsiTheme="minorHAnsi" w:cstheme="minorHAnsi"/>
          <w:b/>
          <w:sz w:val="22"/>
          <w:szCs w:val="22"/>
        </w:rPr>
        <w:t>Issue:</w:t>
      </w:r>
      <w:r w:rsidR="00EC61F1" w:rsidRPr="00F91661">
        <w:rPr>
          <w:rFonts w:asciiTheme="minorHAnsi" w:hAnsiTheme="minorHAnsi" w:cstheme="minorHAnsi"/>
          <w:b/>
          <w:sz w:val="22"/>
          <w:szCs w:val="22"/>
        </w:rPr>
        <w:t xml:space="preserve"> </w:t>
      </w:r>
      <w:r w:rsidR="00C573CE" w:rsidRPr="00F91661">
        <w:rPr>
          <w:rFonts w:asciiTheme="minorHAnsi" w:hAnsiTheme="minorHAnsi" w:cstheme="minorHAnsi"/>
          <w:b/>
          <w:sz w:val="22"/>
          <w:szCs w:val="22"/>
        </w:rPr>
        <w:t xml:space="preserve"> </w:t>
      </w:r>
      <w:r w:rsidR="00DC6971" w:rsidRPr="00F91661">
        <w:rPr>
          <w:rFonts w:asciiTheme="minorHAnsi" w:hAnsiTheme="minorHAnsi" w:cstheme="minorHAnsi"/>
          <w:b/>
          <w:sz w:val="22"/>
          <w:szCs w:val="22"/>
        </w:rPr>
        <w:t>Status Section</w:t>
      </w:r>
      <w:r w:rsidR="00C573CE" w:rsidRPr="00F91661">
        <w:rPr>
          <w:rFonts w:asciiTheme="minorHAnsi" w:hAnsiTheme="minorHAnsi" w:cstheme="minorHAnsi"/>
          <w:b/>
          <w:sz w:val="22"/>
          <w:szCs w:val="22"/>
        </w:rPr>
        <w:t xml:space="preserve"> Updates  </w:t>
      </w:r>
    </w:p>
    <w:p w14:paraId="7D50C110" w14:textId="77777777" w:rsidR="00B30CA0" w:rsidRPr="00F91661" w:rsidRDefault="00B30CA0" w:rsidP="00B30CA0">
      <w:pPr>
        <w:rPr>
          <w:rFonts w:asciiTheme="minorHAnsi" w:hAnsiTheme="minorHAnsi" w:cstheme="minorHAnsi"/>
          <w:sz w:val="22"/>
          <w:szCs w:val="22"/>
        </w:rPr>
      </w:pPr>
    </w:p>
    <w:p w14:paraId="1E0B900E" w14:textId="77777777" w:rsidR="002A1316" w:rsidRPr="00F91661" w:rsidRDefault="002A1316" w:rsidP="00B30CA0">
      <w:pPr>
        <w:jc w:val="both"/>
        <w:rPr>
          <w:rFonts w:asciiTheme="minorHAnsi" w:hAnsiTheme="minorHAnsi" w:cstheme="minorHAnsi"/>
          <w:b/>
          <w:sz w:val="22"/>
          <w:szCs w:val="22"/>
        </w:rPr>
      </w:pPr>
      <w:r w:rsidRPr="00F91661">
        <w:rPr>
          <w:rFonts w:asciiTheme="minorHAnsi" w:hAnsiTheme="minorHAnsi" w:cstheme="minorHAnsi"/>
          <w:b/>
          <w:sz w:val="22"/>
          <w:szCs w:val="22"/>
        </w:rPr>
        <w:t>Check (applicable entity):</w:t>
      </w:r>
    </w:p>
    <w:p w14:paraId="3CA22BB3" w14:textId="77777777" w:rsidR="006B37DD" w:rsidRPr="00F91661" w:rsidRDefault="006B37DD" w:rsidP="006B37DD">
      <w:pPr>
        <w:tabs>
          <w:tab w:val="center" w:pos="4455"/>
          <w:tab w:val="center" w:pos="5886"/>
          <w:tab w:val="center" w:pos="7326"/>
        </w:tabs>
        <w:jc w:val="both"/>
        <w:rPr>
          <w:rFonts w:asciiTheme="minorHAnsi" w:hAnsiTheme="minorHAnsi" w:cstheme="minorHAnsi"/>
          <w:sz w:val="22"/>
          <w:szCs w:val="22"/>
        </w:rPr>
      </w:pPr>
      <w:r w:rsidRPr="00F91661">
        <w:rPr>
          <w:rFonts w:asciiTheme="minorHAnsi" w:hAnsiTheme="minorHAnsi" w:cstheme="minorHAnsi"/>
          <w:sz w:val="22"/>
          <w:szCs w:val="22"/>
        </w:rPr>
        <w:tab/>
        <w:t>P/C</w:t>
      </w:r>
      <w:r w:rsidRPr="00F91661">
        <w:rPr>
          <w:rFonts w:asciiTheme="minorHAnsi" w:hAnsiTheme="minorHAnsi" w:cstheme="minorHAnsi"/>
          <w:sz w:val="22"/>
          <w:szCs w:val="22"/>
        </w:rPr>
        <w:tab/>
        <w:t>Life</w:t>
      </w:r>
      <w:r w:rsidRPr="00F91661">
        <w:rPr>
          <w:rFonts w:asciiTheme="minorHAnsi" w:hAnsiTheme="minorHAnsi" w:cstheme="minorHAnsi"/>
          <w:sz w:val="22"/>
          <w:szCs w:val="22"/>
        </w:rPr>
        <w:tab/>
        <w:t>Health</w:t>
      </w:r>
    </w:p>
    <w:p w14:paraId="347337DD" w14:textId="68EE60B9" w:rsidR="002A1316" w:rsidRPr="00F91661" w:rsidRDefault="002A1316" w:rsidP="00B30CA0">
      <w:pPr>
        <w:ind w:firstLine="720"/>
        <w:jc w:val="both"/>
        <w:rPr>
          <w:rFonts w:asciiTheme="minorHAnsi" w:hAnsiTheme="minorHAnsi" w:cstheme="minorHAnsi"/>
          <w:sz w:val="22"/>
          <w:szCs w:val="22"/>
        </w:rPr>
      </w:pPr>
      <w:r w:rsidRPr="00F91661">
        <w:rPr>
          <w:rFonts w:asciiTheme="minorHAnsi" w:hAnsiTheme="minorHAnsi" w:cstheme="minorHAnsi"/>
          <w:sz w:val="22"/>
          <w:szCs w:val="22"/>
        </w:rPr>
        <w:t xml:space="preserve">Modification of </w:t>
      </w:r>
      <w:r w:rsidR="00DF407B" w:rsidRPr="00F91661">
        <w:rPr>
          <w:rFonts w:asciiTheme="minorHAnsi" w:hAnsiTheme="minorHAnsi" w:cstheme="minorHAnsi"/>
          <w:sz w:val="22"/>
          <w:szCs w:val="22"/>
        </w:rPr>
        <w:t>E</w:t>
      </w:r>
      <w:r w:rsidRPr="00F91661">
        <w:rPr>
          <w:rFonts w:asciiTheme="minorHAnsi" w:hAnsiTheme="minorHAnsi" w:cstheme="minorHAnsi"/>
          <w:sz w:val="22"/>
          <w:szCs w:val="22"/>
        </w:rPr>
        <w:t>xisting SSAP</w:t>
      </w:r>
      <w:r w:rsidRPr="00F91661">
        <w:rPr>
          <w:rFonts w:asciiTheme="minorHAnsi" w:hAnsiTheme="minorHAnsi" w:cstheme="minorHAnsi"/>
          <w:sz w:val="22"/>
          <w:szCs w:val="22"/>
        </w:rPr>
        <w:tab/>
      </w:r>
      <w:r w:rsidRPr="00F91661">
        <w:rPr>
          <w:rFonts w:asciiTheme="minorHAnsi" w:hAnsiTheme="minorHAnsi" w:cstheme="minorHAnsi"/>
          <w:sz w:val="22"/>
          <w:szCs w:val="22"/>
        </w:rPr>
        <w:tab/>
      </w:r>
      <w:r w:rsidRPr="00F91661">
        <w:rPr>
          <w:rFonts w:asciiTheme="minorHAnsi" w:hAnsiTheme="minorHAnsi" w:cstheme="minorHAnsi"/>
          <w:sz w:val="22"/>
          <w:szCs w:val="22"/>
        </w:rPr>
        <w:fldChar w:fldCharType="begin">
          <w:ffData>
            <w:name w:val="Check1"/>
            <w:enabled/>
            <w:calcOnExit w:val="0"/>
            <w:checkBox>
              <w:sizeAuto/>
              <w:default w:val="1"/>
            </w:checkBox>
          </w:ffData>
        </w:fldChar>
      </w:r>
      <w:bookmarkStart w:id="0" w:name="Check1"/>
      <w:r w:rsidRPr="00F91661">
        <w:rPr>
          <w:rFonts w:asciiTheme="minorHAnsi" w:hAnsiTheme="minorHAnsi" w:cstheme="minorHAnsi"/>
          <w:sz w:val="22"/>
          <w:szCs w:val="22"/>
        </w:rPr>
        <w:instrText xml:space="preserve"> FORMCHECKBOX </w:instrText>
      </w:r>
      <w:r w:rsidRPr="00F91661">
        <w:rPr>
          <w:rFonts w:asciiTheme="minorHAnsi" w:hAnsiTheme="minorHAnsi" w:cstheme="minorHAnsi"/>
          <w:sz w:val="22"/>
          <w:szCs w:val="22"/>
        </w:rPr>
      </w:r>
      <w:r w:rsidRPr="00F91661">
        <w:rPr>
          <w:rFonts w:asciiTheme="minorHAnsi" w:hAnsiTheme="minorHAnsi" w:cstheme="minorHAnsi"/>
          <w:sz w:val="22"/>
          <w:szCs w:val="22"/>
        </w:rPr>
        <w:fldChar w:fldCharType="separate"/>
      </w:r>
      <w:r w:rsidRPr="00F91661">
        <w:rPr>
          <w:rFonts w:asciiTheme="minorHAnsi" w:hAnsiTheme="minorHAnsi" w:cstheme="minorHAnsi"/>
          <w:sz w:val="22"/>
          <w:szCs w:val="22"/>
        </w:rPr>
        <w:fldChar w:fldCharType="end"/>
      </w:r>
      <w:bookmarkEnd w:id="0"/>
      <w:r w:rsidRPr="00F91661">
        <w:rPr>
          <w:rFonts w:asciiTheme="minorHAnsi" w:hAnsiTheme="minorHAnsi" w:cstheme="minorHAnsi"/>
          <w:sz w:val="22"/>
          <w:szCs w:val="22"/>
        </w:rPr>
        <w:tab/>
      </w:r>
      <w:r w:rsidRPr="00F91661">
        <w:rPr>
          <w:rFonts w:asciiTheme="minorHAnsi" w:hAnsiTheme="minorHAnsi" w:cstheme="minorHAnsi"/>
          <w:sz w:val="22"/>
          <w:szCs w:val="22"/>
        </w:rPr>
        <w:tab/>
      </w:r>
      <w:r w:rsidRPr="00F91661">
        <w:rPr>
          <w:rFonts w:asciiTheme="minorHAnsi" w:hAnsiTheme="minorHAnsi" w:cstheme="minorHAnsi"/>
          <w:sz w:val="22"/>
          <w:szCs w:val="22"/>
        </w:rPr>
        <w:fldChar w:fldCharType="begin">
          <w:ffData>
            <w:name w:val=""/>
            <w:enabled/>
            <w:calcOnExit w:val="0"/>
            <w:checkBox>
              <w:sizeAuto/>
              <w:default w:val="1"/>
            </w:checkBox>
          </w:ffData>
        </w:fldChar>
      </w:r>
      <w:r w:rsidRPr="00F91661">
        <w:rPr>
          <w:rFonts w:asciiTheme="minorHAnsi" w:hAnsiTheme="minorHAnsi" w:cstheme="minorHAnsi"/>
          <w:sz w:val="22"/>
          <w:szCs w:val="22"/>
        </w:rPr>
        <w:instrText xml:space="preserve"> FORMCHECKBOX </w:instrText>
      </w:r>
      <w:r w:rsidRPr="00F91661">
        <w:rPr>
          <w:rFonts w:asciiTheme="minorHAnsi" w:hAnsiTheme="minorHAnsi" w:cstheme="minorHAnsi"/>
          <w:sz w:val="22"/>
          <w:szCs w:val="22"/>
        </w:rPr>
      </w:r>
      <w:r w:rsidRPr="00F91661">
        <w:rPr>
          <w:rFonts w:asciiTheme="minorHAnsi" w:hAnsiTheme="minorHAnsi" w:cstheme="minorHAnsi"/>
          <w:sz w:val="22"/>
          <w:szCs w:val="22"/>
        </w:rPr>
        <w:fldChar w:fldCharType="separate"/>
      </w:r>
      <w:r w:rsidRPr="00F91661">
        <w:rPr>
          <w:rFonts w:asciiTheme="minorHAnsi" w:hAnsiTheme="minorHAnsi" w:cstheme="minorHAnsi"/>
          <w:sz w:val="22"/>
          <w:szCs w:val="22"/>
        </w:rPr>
        <w:fldChar w:fldCharType="end"/>
      </w:r>
      <w:r w:rsidRPr="00F91661">
        <w:rPr>
          <w:rFonts w:asciiTheme="minorHAnsi" w:hAnsiTheme="minorHAnsi" w:cstheme="minorHAnsi"/>
          <w:sz w:val="22"/>
          <w:szCs w:val="22"/>
        </w:rPr>
        <w:tab/>
      </w:r>
      <w:r w:rsidRPr="00F91661">
        <w:rPr>
          <w:rFonts w:asciiTheme="minorHAnsi" w:hAnsiTheme="minorHAnsi" w:cstheme="minorHAnsi"/>
          <w:sz w:val="22"/>
          <w:szCs w:val="22"/>
        </w:rPr>
        <w:tab/>
      </w:r>
      <w:r w:rsidRPr="00F91661">
        <w:rPr>
          <w:rFonts w:asciiTheme="minorHAnsi" w:hAnsiTheme="minorHAnsi" w:cstheme="minorHAnsi"/>
          <w:sz w:val="22"/>
          <w:szCs w:val="22"/>
        </w:rPr>
        <w:fldChar w:fldCharType="begin">
          <w:ffData>
            <w:name w:val=""/>
            <w:enabled/>
            <w:calcOnExit w:val="0"/>
            <w:checkBox>
              <w:sizeAuto/>
              <w:default w:val="1"/>
            </w:checkBox>
          </w:ffData>
        </w:fldChar>
      </w:r>
      <w:r w:rsidRPr="00F91661">
        <w:rPr>
          <w:rFonts w:asciiTheme="minorHAnsi" w:hAnsiTheme="minorHAnsi" w:cstheme="minorHAnsi"/>
          <w:sz w:val="22"/>
          <w:szCs w:val="22"/>
        </w:rPr>
        <w:instrText xml:space="preserve"> FORMCHECKBOX </w:instrText>
      </w:r>
      <w:r w:rsidRPr="00F91661">
        <w:rPr>
          <w:rFonts w:asciiTheme="minorHAnsi" w:hAnsiTheme="minorHAnsi" w:cstheme="minorHAnsi"/>
          <w:sz w:val="22"/>
          <w:szCs w:val="22"/>
        </w:rPr>
      </w:r>
      <w:r w:rsidRPr="00F91661">
        <w:rPr>
          <w:rFonts w:asciiTheme="minorHAnsi" w:hAnsiTheme="minorHAnsi" w:cstheme="minorHAnsi"/>
          <w:sz w:val="22"/>
          <w:szCs w:val="22"/>
        </w:rPr>
        <w:fldChar w:fldCharType="separate"/>
      </w:r>
      <w:r w:rsidRPr="00F91661">
        <w:rPr>
          <w:rFonts w:asciiTheme="minorHAnsi" w:hAnsiTheme="minorHAnsi" w:cstheme="minorHAnsi"/>
          <w:sz w:val="22"/>
          <w:szCs w:val="22"/>
        </w:rPr>
        <w:fldChar w:fldCharType="end"/>
      </w:r>
    </w:p>
    <w:p w14:paraId="4332D7DA" w14:textId="02284300" w:rsidR="002A1316" w:rsidRPr="00F91661" w:rsidRDefault="002A1316" w:rsidP="00B30CA0">
      <w:pPr>
        <w:ind w:firstLine="720"/>
        <w:jc w:val="both"/>
        <w:rPr>
          <w:rFonts w:asciiTheme="minorHAnsi" w:hAnsiTheme="minorHAnsi" w:cstheme="minorHAnsi"/>
          <w:sz w:val="22"/>
          <w:szCs w:val="22"/>
        </w:rPr>
      </w:pPr>
      <w:r w:rsidRPr="00F91661">
        <w:rPr>
          <w:rFonts w:asciiTheme="minorHAnsi" w:hAnsiTheme="minorHAnsi" w:cstheme="minorHAnsi"/>
          <w:sz w:val="22"/>
          <w:szCs w:val="22"/>
        </w:rPr>
        <w:t>New Issue or SSAP</w:t>
      </w:r>
      <w:r w:rsidRPr="00F91661">
        <w:rPr>
          <w:rFonts w:asciiTheme="minorHAnsi" w:hAnsiTheme="minorHAnsi" w:cstheme="minorHAnsi"/>
          <w:sz w:val="22"/>
          <w:szCs w:val="22"/>
        </w:rPr>
        <w:tab/>
      </w:r>
      <w:r w:rsidRPr="00F91661">
        <w:rPr>
          <w:rFonts w:asciiTheme="minorHAnsi" w:hAnsiTheme="minorHAnsi" w:cstheme="minorHAnsi"/>
          <w:sz w:val="22"/>
          <w:szCs w:val="22"/>
        </w:rPr>
        <w:tab/>
      </w:r>
      <w:r w:rsidRPr="00F91661">
        <w:rPr>
          <w:rFonts w:asciiTheme="minorHAnsi" w:hAnsiTheme="minorHAnsi" w:cstheme="minorHAnsi"/>
          <w:sz w:val="22"/>
          <w:szCs w:val="22"/>
        </w:rPr>
        <w:tab/>
      </w:r>
      <w:r w:rsidRPr="00F91661">
        <w:rPr>
          <w:rFonts w:asciiTheme="minorHAnsi" w:hAnsiTheme="minorHAnsi" w:cstheme="minorHAnsi"/>
          <w:sz w:val="22"/>
          <w:szCs w:val="22"/>
        </w:rPr>
        <w:fldChar w:fldCharType="begin">
          <w:ffData>
            <w:name w:val=""/>
            <w:enabled/>
            <w:calcOnExit w:val="0"/>
            <w:checkBox>
              <w:sizeAuto/>
              <w:default w:val="0"/>
            </w:checkBox>
          </w:ffData>
        </w:fldChar>
      </w:r>
      <w:r w:rsidRPr="00F91661">
        <w:rPr>
          <w:rFonts w:asciiTheme="minorHAnsi" w:hAnsiTheme="minorHAnsi" w:cstheme="minorHAnsi"/>
          <w:sz w:val="22"/>
          <w:szCs w:val="22"/>
        </w:rPr>
        <w:instrText xml:space="preserve"> FORMCHECKBOX </w:instrText>
      </w:r>
      <w:r w:rsidRPr="00F91661">
        <w:rPr>
          <w:rFonts w:asciiTheme="minorHAnsi" w:hAnsiTheme="minorHAnsi" w:cstheme="minorHAnsi"/>
          <w:sz w:val="22"/>
          <w:szCs w:val="22"/>
        </w:rPr>
      </w:r>
      <w:r w:rsidRPr="00F91661">
        <w:rPr>
          <w:rFonts w:asciiTheme="minorHAnsi" w:hAnsiTheme="minorHAnsi" w:cstheme="minorHAnsi"/>
          <w:sz w:val="22"/>
          <w:szCs w:val="22"/>
        </w:rPr>
        <w:fldChar w:fldCharType="separate"/>
      </w:r>
      <w:r w:rsidRPr="00F91661">
        <w:rPr>
          <w:rFonts w:asciiTheme="minorHAnsi" w:hAnsiTheme="minorHAnsi" w:cstheme="minorHAnsi"/>
          <w:sz w:val="22"/>
          <w:szCs w:val="22"/>
        </w:rPr>
        <w:fldChar w:fldCharType="end"/>
      </w:r>
      <w:r w:rsidRPr="00F91661">
        <w:rPr>
          <w:rFonts w:asciiTheme="minorHAnsi" w:hAnsiTheme="minorHAnsi" w:cstheme="minorHAnsi"/>
          <w:sz w:val="22"/>
          <w:szCs w:val="22"/>
        </w:rPr>
        <w:tab/>
      </w:r>
      <w:r w:rsidRPr="00F91661">
        <w:rPr>
          <w:rFonts w:asciiTheme="minorHAnsi" w:hAnsiTheme="minorHAnsi" w:cstheme="minorHAnsi"/>
          <w:sz w:val="22"/>
          <w:szCs w:val="22"/>
        </w:rPr>
        <w:tab/>
      </w:r>
      <w:r w:rsidRPr="00F91661">
        <w:rPr>
          <w:rFonts w:asciiTheme="minorHAnsi" w:hAnsiTheme="minorHAnsi" w:cstheme="minorHAnsi"/>
          <w:sz w:val="22"/>
          <w:szCs w:val="22"/>
        </w:rPr>
        <w:fldChar w:fldCharType="begin">
          <w:ffData>
            <w:name w:val=""/>
            <w:enabled/>
            <w:calcOnExit w:val="0"/>
            <w:checkBox>
              <w:sizeAuto/>
              <w:default w:val="0"/>
            </w:checkBox>
          </w:ffData>
        </w:fldChar>
      </w:r>
      <w:r w:rsidRPr="00F91661">
        <w:rPr>
          <w:rFonts w:asciiTheme="minorHAnsi" w:hAnsiTheme="minorHAnsi" w:cstheme="minorHAnsi"/>
          <w:sz w:val="22"/>
          <w:szCs w:val="22"/>
        </w:rPr>
        <w:instrText xml:space="preserve"> FORMCHECKBOX </w:instrText>
      </w:r>
      <w:r w:rsidRPr="00F91661">
        <w:rPr>
          <w:rFonts w:asciiTheme="minorHAnsi" w:hAnsiTheme="minorHAnsi" w:cstheme="minorHAnsi"/>
          <w:sz w:val="22"/>
          <w:szCs w:val="22"/>
        </w:rPr>
      </w:r>
      <w:r w:rsidRPr="00F91661">
        <w:rPr>
          <w:rFonts w:asciiTheme="minorHAnsi" w:hAnsiTheme="minorHAnsi" w:cstheme="minorHAnsi"/>
          <w:sz w:val="22"/>
          <w:szCs w:val="22"/>
        </w:rPr>
        <w:fldChar w:fldCharType="separate"/>
      </w:r>
      <w:r w:rsidRPr="00F91661">
        <w:rPr>
          <w:rFonts w:asciiTheme="minorHAnsi" w:hAnsiTheme="minorHAnsi" w:cstheme="minorHAnsi"/>
          <w:sz w:val="22"/>
          <w:szCs w:val="22"/>
        </w:rPr>
        <w:fldChar w:fldCharType="end"/>
      </w:r>
      <w:r w:rsidRPr="00F91661">
        <w:rPr>
          <w:rFonts w:asciiTheme="minorHAnsi" w:hAnsiTheme="minorHAnsi" w:cstheme="minorHAnsi"/>
          <w:sz w:val="22"/>
          <w:szCs w:val="22"/>
        </w:rPr>
        <w:tab/>
      </w:r>
      <w:r w:rsidRPr="00F91661">
        <w:rPr>
          <w:rFonts w:asciiTheme="minorHAnsi" w:hAnsiTheme="minorHAnsi" w:cstheme="minorHAnsi"/>
          <w:sz w:val="22"/>
          <w:szCs w:val="22"/>
        </w:rPr>
        <w:tab/>
      </w:r>
      <w:r w:rsidRPr="00F91661">
        <w:rPr>
          <w:rFonts w:asciiTheme="minorHAnsi" w:hAnsiTheme="minorHAnsi" w:cstheme="minorHAnsi"/>
          <w:sz w:val="22"/>
          <w:szCs w:val="22"/>
        </w:rPr>
        <w:fldChar w:fldCharType="begin">
          <w:ffData>
            <w:name w:val=""/>
            <w:enabled/>
            <w:calcOnExit w:val="0"/>
            <w:checkBox>
              <w:sizeAuto/>
              <w:default w:val="0"/>
            </w:checkBox>
          </w:ffData>
        </w:fldChar>
      </w:r>
      <w:r w:rsidRPr="00F91661">
        <w:rPr>
          <w:rFonts w:asciiTheme="minorHAnsi" w:hAnsiTheme="minorHAnsi" w:cstheme="minorHAnsi"/>
          <w:sz w:val="22"/>
          <w:szCs w:val="22"/>
        </w:rPr>
        <w:instrText xml:space="preserve"> FORMCHECKBOX </w:instrText>
      </w:r>
      <w:r w:rsidRPr="00F91661">
        <w:rPr>
          <w:rFonts w:asciiTheme="minorHAnsi" w:hAnsiTheme="minorHAnsi" w:cstheme="minorHAnsi"/>
          <w:sz w:val="22"/>
          <w:szCs w:val="22"/>
        </w:rPr>
      </w:r>
      <w:r w:rsidRPr="00F91661">
        <w:rPr>
          <w:rFonts w:asciiTheme="minorHAnsi" w:hAnsiTheme="minorHAnsi" w:cstheme="minorHAnsi"/>
          <w:sz w:val="22"/>
          <w:szCs w:val="22"/>
        </w:rPr>
        <w:fldChar w:fldCharType="separate"/>
      </w:r>
      <w:r w:rsidRPr="00F91661">
        <w:rPr>
          <w:rFonts w:asciiTheme="minorHAnsi" w:hAnsiTheme="minorHAnsi" w:cstheme="minorHAnsi"/>
          <w:sz w:val="22"/>
          <w:szCs w:val="22"/>
        </w:rPr>
        <w:fldChar w:fldCharType="end"/>
      </w:r>
    </w:p>
    <w:p w14:paraId="108F9360" w14:textId="5D9EFA97" w:rsidR="0044022E" w:rsidRPr="00F91661" w:rsidRDefault="0044022E" w:rsidP="0044022E">
      <w:pPr>
        <w:ind w:firstLine="720"/>
        <w:jc w:val="both"/>
        <w:rPr>
          <w:rFonts w:asciiTheme="minorHAnsi" w:hAnsiTheme="minorHAnsi" w:cstheme="minorHAnsi"/>
          <w:sz w:val="22"/>
          <w:szCs w:val="22"/>
        </w:rPr>
      </w:pPr>
      <w:r w:rsidRPr="00F91661">
        <w:rPr>
          <w:rFonts w:asciiTheme="minorHAnsi" w:hAnsiTheme="minorHAnsi" w:cstheme="minorHAnsi"/>
          <w:sz w:val="22"/>
          <w:szCs w:val="22"/>
        </w:rPr>
        <w:t>Interpretation</w:t>
      </w:r>
      <w:r w:rsidRPr="00F91661">
        <w:rPr>
          <w:rFonts w:asciiTheme="minorHAnsi" w:hAnsiTheme="minorHAnsi" w:cstheme="minorHAnsi"/>
          <w:sz w:val="22"/>
          <w:szCs w:val="22"/>
        </w:rPr>
        <w:tab/>
      </w:r>
      <w:r w:rsidRPr="00F91661">
        <w:rPr>
          <w:rFonts w:asciiTheme="minorHAnsi" w:hAnsiTheme="minorHAnsi" w:cstheme="minorHAnsi"/>
          <w:sz w:val="22"/>
          <w:szCs w:val="22"/>
        </w:rPr>
        <w:tab/>
      </w:r>
      <w:r w:rsidRPr="00F91661">
        <w:rPr>
          <w:rFonts w:asciiTheme="minorHAnsi" w:hAnsiTheme="minorHAnsi" w:cstheme="minorHAnsi"/>
          <w:sz w:val="22"/>
          <w:szCs w:val="22"/>
        </w:rPr>
        <w:tab/>
      </w:r>
      <w:r w:rsidRPr="00F91661">
        <w:rPr>
          <w:rFonts w:asciiTheme="minorHAnsi" w:hAnsiTheme="minorHAnsi" w:cstheme="minorHAnsi"/>
          <w:sz w:val="22"/>
          <w:szCs w:val="22"/>
        </w:rPr>
        <w:tab/>
      </w:r>
      <w:r w:rsidRPr="00F91661">
        <w:rPr>
          <w:rFonts w:asciiTheme="minorHAnsi" w:hAnsiTheme="minorHAnsi" w:cstheme="minorHAnsi"/>
          <w:sz w:val="22"/>
          <w:szCs w:val="22"/>
        </w:rPr>
        <w:fldChar w:fldCharType="begin">
          <w:ffData>
            <w:name w:val=""/>
            <w:enabled/>
            <w:calcOnExit w:val="0"/>
            <w:checkBox>
              <w:sizeAuto/>
              <w:default w:val="0"/>
            </w:checkBox>
          </w:ffData>
        </w:fldChar>
      </w:r>
      <w:r w:rsidRPr="00F91661">
        <w:rPr>
          <w:rFonts w:asciiTheme="minorHAnsi" w:hAnsiTheme="minorHAnsi" w:cstheme="minorHAnsi"/>
          <w:sz w:val="22"/>
          <w:szCs w:val="22"/>
        </w:rPr>
        <w:instrText xml:space="preserve"> FORMCHECKBOX </w:instrText>
      </w:r>
      <w:r w:rsidRPr="00F91661">
        <w:rPr>
          <w:rFonts w:asciiTheme="minorHAnsi" w:hAnsiTheme="minorHAnsi" w:cstheme="minorHAnsi"/>
          <w:sz w:val="22"/>
          <w:szCs w:val="22"/>
        </w:rPr>
      </w:r>
      <w:r w:rsidRPr="00F91661">
        <w:rPr>
          <w:rFonts w:asciiTheme="minorHAnsi" w:hAnsiTheme="minorHAnsi" w:cstheme="minorHAnsi"/>
          <w:sz w:val="22"/>
          <w:szCs w:val="22"/>
        </w:rPr>
        <w:fldChar w:fldCharType="separate"/>
      </w:r>
      <w:r w:rsidRPr="00F91661">
        <w:rPr>
          <w:rFonts w:asciiTheme="minorHAnsi" w:hAnsiTheme="minorHAnsi" w:cstheme="minorHAnsi"/>
          <w:sz w:val="22"/>
          <w:szCs w:val="22"/>
        </w:rPr>
        <w:fldChar w:fldCharType="end"/>
      </w:r>
      <w:r w:rsidRPr="00F91661">
        <w:rPr>
          <w:rFonts w:asciiTheme="minorHAnsi" w:hAnsiTheme="minorHAnsi" w:cstheme="minorHAnsi"/>
          <w:sz w:val="22"/>
          <w:szCs w:val="22"/>
        </w:rPr>
        <w:tab/>
      </w:r>
      <w:r w:rsidRPr="00F91661">
        <w:rPr>
          <w:rFonts w:asciiTheme="minorHAnsi" w:hAnsiTheme="minorHAnsi" w:cstheme="minorHAnsi"/>
          <w:sz w:val="22"/>
          <w:szCs w:val="22"/>
        </w:rPr>
        <w:tab/>
      </w:r>
      <w:r w:rsidRPr="00F91661">
        <w:rPr>
          <w:rFonts w:asciiTheme="minorHAnsi" w:hAnsiTheme="minorHAnsi" w:cstheme="minorHAnsi"/>
          <w:sz w:val="22"/>
          <w:szCs w:val="22"/>
        </w:rPr>
        <w:fldChar w:fldCharType="begin">
          <w:ffData>
            <w:name w:val=""/>
            <w:enabled/>
            <w:calcOnExit w:val="0"/>
            <w:checkBox>
              <w:sizeAuto/>
              <w:default w:val="0"/>
            </w:checkBox>
          </w:ffData>
        </w:fldChar>
      </w:r>
      <w:r w:rsidRPr="00F91661">
        <w:rPr>
          <w:rFonts w:asciiTheme="minorHAnsi" w:hAnsiTheme="minorHAnsi" w:cstheme="minorHAnsi"/>
          <w:sz w:val="22"/>
          <w:szCs w:val="22"/>
        </w:rPr>
        <w:instrText xml:space="preserve"> FORMCHECKBOX </w:instrText>
      </w:r>
      <w:r w:rsidRPr="00F91661">
        <w:rPr>
          <w:rFonts w:asciiTheme="minorHAnsi" w:hAnsiTheme="minorHAnsi" w:cstheme="minorHAnsi"/>
          <w:sz w:val="22"/>
          <w:szCs w:val="22"/>
        </w:rPr>
      </w:r>
      <w:r w:rsidRPr="00F91661">
        <w:rPr>
          <w:rFonts w:asciiTheme="minorHAnsi" w:hAnsiTheme="minorHAnsi" w:cstheme="minorHAnsi"/>
          <w:sz w:val="22"/>
          <w:szCs w:val="22"/>
        </w:rPr>
        <w:fldChar w:fldCharType="separate"/>
      </w:r>
      <w:r w:rsidRPr="00F91661">
        <w:rPr>
          <w:rFonts w:asciiTheme="minorHAnsi" w:hAnsiTheme="minorHAnsi" w:cstheme="minorHAnsi"/>
          <w:sz w:val="22"/>
          <w:szCs w:val="22"/>
        </w:rPr>
        <w:fldChar w:fldCharType="end"/>
      </w:r>
      <w:r w:rsidRPr="00F91661">
        <w:rPr>
          <w:rFonts w:asciiTheme="minorHAnsi" w:hAnsiTheme="minorHAnsi" w:cstheme="minorHAnsi"/>
          <w:sz w:val="22"/>
          <w:szCs w:val="22"/>
        </w:rPr>
        <w:tab/>
      </w:r>
      <w:r w:rsidRPr="00F91661">
        <w:rPr>
          <w:rFonts w:asciiTheme="minorHAnsi" w:hAnsiTheme="minorHAnsi" w:cstheme="minorHAnsi"/>
          <w:sz w:val="22"/>
          <w:szCs w:val="22"/>
        </w:rPr>
        <w:tab/>
      </w:r>
      <w:r w:rsidRPr="00F91661">
        <w:rPr>
          <w:rFonts w:asciiTheme="minorHAnsi" w:hAnsiTheme="minorHAnsi" w:cstheme="minorHAnsi"/>
          <w:sz w:val="22"/>
          <w:szCs w:val="22"/>
        </w:rPr>
        <w:fldChar w:fldCharType="begin">
          <w:ffData>
            <w:name w:val=""/>
            <w:enabled/>
            <w:calcOnExit w:val="0"/>
            <w:checkBox>
              <w:sizeAuto/>
              <w:default w:val="0"/>
            </w:checkBox>
          </w:ffData>
        </w:fldChar>
      </w:r>
      <w:r w:rsidRPr="00F91661">
        <w:rPr>
          <w:rFonts w:asciiTheme="minorHAnsi" w:hAnsiTheme="minorHAnsi" w:cstheme="minorHAnsi"/>
          <w:sz w:val="22"/>
          <w:szCs w:val="22"/>
        </w:rPr>
        <w:instrText xml:space="preserve"> FORMCHECKBOX </w:instrText>
      </w:r>
      <w:r w:rsidRPr="00F91661">
        <w:rPr>
          <w:rFonts w:asciiTheme="minorHAnsi" w:hAnsiTheme="minorHAnsi" w:cstheme="minorHAnsi"/>
          <w:sz w:val="22"/>
          <w:szCs w:val="22"/>
        </w:rPr>
      </w:r>
      <w:r w:rsidRPr="00F91661">
        <w:rPr>
          <w:rFonts w:asciiTheme="minorHAnsi" w:hAnsiTheme="minorHAnsi" w:cstheme="minorHAnsi"/>
          <w:sz w:val="22"/>
          <w:szCs w:val="22"/>
        </w:rPr>
        <w:fldChar w:fldCharType="separate"/>
      </w:r>
      <w:r w:rsidRPr="00F91661">
        <w:rPr>
          <w:rFonts w:asciiTheme="minorHAnsi" w:hAnsiTheme="minorHAnsi" w:cstheme="minorHAnsi"/>
          <w:sz w:val="22"/>
          <w:szCs w:val="22"/>
        </w:rPr>
        <w:fldChar w:fldCharType="end"/>
      </w:r>
    </w:p>
    <w:p w14:paraId="6F1580CB" w14:textId="77777777" w:rsidR="002A1316" w:rsidRPr="00F91661" w:rsidRDefault="002A1316" w:rsidP="00B30CA0">
      <w:pPr>
        <w:jc w:val="both"/>
        <w:rPr>
          <w:rFonts w:asciiTheme="minorHAnsi" w:hAnsiTheme="minorHAnsi" w:cstheme="minorHAnsi"/>
          <w:sz w:val="22"/>
          <w:szCs w:val="22"/>
        </w:rPr>
      </w:pPr>
    </w:p>
    <w:p w14:paraId="26FAF16C" w14:textId="77777777" w:rsidR="002A1316" w:rsidRPr="00F91661" w:rsidRDefault="002A1316" w:rsidP="00B30CA0">
      <w:pPr>
        <w:pStyle w:val="BodyText2"/>
        <w:rPr>
          <w:rFonts w:asciiTheme="minorHAnsi" w:hAnsiTheme="minorHAnsi" w:cstheme="minorHAnsi"/>
          <w:bCs w:val="0"/>
          <w:szCs w:val="22"/>
        </w:rPr>
      </w:pPr>
      <w:r w:rsidRPr="00F91661">
        <w:rPr>
          <w:rFonts w:asciiTheme="minorHAnsi" w:hAnsiTheme="minorHAnsi" w:cstheme="minorHAnsi"/>
          <w:bCs w:val="0"/>
          <w:szCs w:val="22"/>
        </w:rPr>
        <w:t>Description of Issue:</w:t>
      </w:r>
    </w:p>
    <w:p w14:paraId="3F7AE9BC" w14:textId="1D0114C9" w:rsidR="00C573CE" w:rsidRPr="00F91661" w:rsidRDefault="00C573CE" w:rsidP="00B30CA0">
      <w:pPr>
        <w:pStyle w:val="BodyText2"/>
        <w:rPr>
          <w:rFonts w:asciiTheme="minorHAnsi" w:hAnsiTheme="minorHAnsi" w:cstheme="minorHAnsi"/>
          <w:b w:val="0"/>
          <w:szCs w:val="22"/>
        </w:rPr>
      </w:pPr>
      <w:r w:rsidRPr="00F91661">
        <w:rPr>
          <w:rFonts w:asciiTheme="minorHAnsi" w:hAnsiTheme="minorHAnsi" w:cstheme="minorHAnsi"/>
          <w:b w:val="0"/>
          <w:szCs w:val="22"/>
        </w:rPr>
        <w:t xml:space="preserve">This agenda item is to </w:t>
      </w:r>
      <w:r w:rsidR="00DC6971" w:rsidRPr="00F91661">
        <w:rPr>
          <w:rFonts w:asciiTheme="minorHAnsi" w:hAnsiTheme="minorHAnsi" w:cstheme="minorHAnsi"/>
          <w:b w:val="0"/>
          <w:szCs w:val="22"/>
        </w:rPr>
        <w:t xml:space="preserve">provide </w:t>
      </w:r>
      <w:r w:rsidR="00883EA3" w:rsidRPr="00F91661">
        <w:rPr>
          <w:rFonts w:asciiTheme="minorHAnsi" w:hAnsiTheme="minorHAnsi" w:cstheme="minorHAnsi"/>
          <w:b w:val="0"/>
          <w:szCs w:val="22"/>
        </w:rPr>
        <w:t>updates to the</w:t>
      </w:r>
      <w:r w:rsidR="00DC6971" w:rsidRPr="00F91661">
        <w:rPr>
          <w:rFonts w:asciiTheme="minorHAnsi" w:hAnsiTheme="minorHAnsi" w:cstheme="minorHAnsi"/>
          <w:b w:val="0"/>
          <w:szCs w:val="22"/>
        </w:rPr>
        <w:t xml:space="preserve"> Status Section on the cover </w:t>
      </w:r>
      <w:r w:rsidR="00883EA3" w:rsidRPr="00F91661">
        <w:rPr>
          <w:rFonts w:asciiTheme="minorHAnsi" w:hAnsiTheme="minorHAnsi" w:cstheme="minorHAnsi"/>
          <w:b w:val="0"/>
          <w:szCs w:val="22"/>
        </w:rPr>
        <w:t xml:space="preserve">page of the </w:t>
      </w:r>
      <w:r w:rsidR="00883EA3" w:rsidRPr="00F91661">
        <w:rPr>
          <w:rFonts w:asciiTheme="minorHAnsi" w:hAnsiTheme="minorHAnsi" w:cstheme="minorHAnsi"/>
          <w:b w:val="0"/>
          <w:bCs w:val="0"/>
          <w:szCs w:val="22"/>
        </w:rPr>
        <w:t xml:space="preserve">statements of statutory accounting principles (SSAPs). </w:t>
      </w:r>
      <w:r w:rsidR="009A45F9" w:rsidRPr="00F91661">
        <w:rPr>
          <w:rFonts w:asciiTheme="minorHAnsi" w:hAnsiTheme="minorHAnsi" w:cstheme="minorHAnsi"/>
          <w:b w:val="0"/>
          <w:bCs w:val="0"/>
          <w:szCs w:val="22"/>
        </w:rPr>
        <w:t>The two primary revisions are</w:t>
      </w:r>
      <w:r w:rsidR="001C4BCF" w:rsidRPr="00F91661">
        <w:rPr>
          <w:rFonts w:asciiTheme="minorHAnsi" w:hAnsiTheme="minorHAnsi" w:cstheme="minorHAnsi"/>
          <w:b w:val="0"/>
          <w:bCs w:val="0"/>
          <w:szCs w:val="22"/>
        </w:rPr>
        <w:t xml:space="preserve">: 1) </w:t>
      </w:r>
      <w:r w:rsidR="009A45F9" w:rsidRPr="00F91661">
        <w:rPr>
          <w:rFonts w:asciiTheme="minorHAnsi" w:hAnsiTheme="minorHAnsi" w:cstheme="minorHAnsi"/>
          <w:b w:val="0"/>
          <w:bCs w:val="0"/>
          <w:szCs w:val="22"/>
        </w:rPr>
        <w:t xml:space="preserve">to change </w:t>
      </w:r>
      <w:r w:rsidR="00657228" w:rsidRPr="00F91661">
        <w:rPr>
          <w:rFonts w:asciiTheme="minorHAnsi" w:hAnsiTheme="minorHAnsi" w:cstheme="minorHAnsi"/>
          <w:b w:val="0"/>
          <w:bCs w:val="0"/>
          <w:szCs w:val="22"/>
        </w:rPr>
        <w:t>“</w:t>
      </w:r>
      <w:r w:rsidR="009A45F9" w:rsidRPr="00F91661">
        <w:rPr>
          <w:rFonts w:asciiTheme="minorHAnsi" w:hAnsiTheme="minorHAnsi" w:cstheme="minorHAnsi"/>
          <w:b w:val="0"/>
          <w:bCs w:val="0"/>
          <w:szCs w:val="22"/>
        </w:rPr>
        <w:t>substantively</w:t>
      </w:r>
      <w:r w:rsidR="00657228" w:rsidRPr="00F91661">
        <w:rPr>
          <w:rFonts w:asciiTheme="minorHAnsi" w:hAnsiTheme="minorHAnsi" w:cstheme="minorHAnsi"/>
          <w:b w:val="0"/>
          <w:bCs w:val="0"/>
          <w:szCs w:val="22"/>
        </w:rPr>
        <w:t>”</w:t>
      </w:r>
      <w:r w:rsidR="009A45F9" w:rsidRPr="00F91661">
        <w:rPr>
          <w:rFonts w:asciiTheme="minorHAnsi" w:hAnsiTheme="minorHAnsi" w:cstheme="minorHAnsi"/>
          <w:b w:val="0"/>
          <w:bCs w:val="0"/>
          <w:szCs w:val="22"/>
        </w:rPr>
        <w:t xml:space="preserve"> revised to </w:t>
      </w:r>
      <w:r w:rsidR="00657228" w:rsidRPr="00F91661">
        <w:rPr>
          <w:rFonts w:asciiTheme="minorHAnsi" w:hAnsiTheme="minorHAnsi" w:cstheme="minorHAnsi"/>
          <w:b w:val="0"/>
          <w:bCs w:val="0"/>
          <w:szCs w:val="22"/>
        </w:rPr>
        <w:t xml:space="preserve">“conceptually” revised in the status </w:t>
      </w:r>
      <w:r w:rsidR="00A57666" w:rsidRPr="00F91661">
        <w:rPr>
          <w:rFonts w:asciiTheme="minorHAnsi" w:hAnsiTheme="minorHAnsi" w:cstheme="minorHAnsi"/>
          <w:b w:val="0"/>
          <w:bCs w:val="0"/>
          <w:szCs w:val="22"/>
        </w:rPr>
        <w:t>section</w:t>
      </w:r>
      <w:r w:rsidR="00105C31" w:rsidRPr="00F91661">
        <w:rPr>
          <w:rFonts w:asciiTheme="minorHAnsi" w:hAnsiTheme="minorHAnsi" w:cstheme="minorHAnsi"/>
          <w:b w:val="0"/>
          <w:bCs w:val="0"/>
          <w:szCs w:val="22"/>
        </w:rPr>
        <w:t>,</w:t>
      </w:r>
      <w:r w:rsidR="00A57666" w:rsidRPr="00F91661">
        <w:rPr>
          <w:rFonts w:asciiTheme="minorHAnsi" w:hAnsiTheme="minorHAnsi" w:cstheme="minorHAnsi"/>
          <w:b w:val="0"/>
          <w:bCs w:val="0"/>
          <w:szCs w:val="22"/>
        </w:rPr>
        <w:t xml:space="preserve"> and</w:t>
      </w:r>
      <w:r w:rsidR="00105C31" w:rsidRPr="00F91661">
        <w:rPr>
          <w:rFonts w:asciiTheme="minorHAnsi" w:hAnsiTheme="minorHAnsi" w:cstheme="minorHAnsi"/>
          <w:b w:val="0"/>
          <w:bCs w:val="0"/>
          <w:szCs w:val="22"/>
        </w:rPr>
        <w:t xml:space="preserve"> 2)</w:t>
      </w:r>
      <w:r w:rsidR="00A57666" w:rsidRPr="00F91661">
        <w:rPr>
          <w:rFonts w:asciiTheme="minorHAnsi" w:hAnsiTheme="minorHAnsi" w:cstheme="minorHAnsi"/>
          <w:b w:val="0"/>
          <w:bCs w:val="0"/>
          <w:szCs w:val="22"/>
        </w:rPr>
        <w:t xml:space="preserve"> to remove the issue paper references in the status section</w:t>
      </w:r>
      <w:r w:rsidR="004B6231" w:rsidRPr="00F91661">
        <w:rPr>
          <w:rFonts w:asciiTheme="minorHAnsi" w:hAnsiTheme="minorHAnsi" w:cstheme="minorHAnsi"/>
          <w:b w:val="0"/>
          <w:bCs w:val="0"/>
          <w:szCs w:val="22"/>
        </w:rPr>
        <w:t>.</w:t>
      </w:r>
      <w:r w:rsidR="00A57666" w:rsidRPr="00F91661">
        <w:rPr>
          <w:rFonts w:asciiTheme="minorHAnsi" w:hAnsiTheme="minorHAnsi" w:cstheme="minorHAnsi"/>
          <w:b w:val="0"/>
          <w:bCs w:val="0"/>
          <w:szCs w:val="22"/>
        </w:rPr>
        <w:t xml:space="preserve"> </w:t>
      </w:r>
      <w:r w:rsidR="00810A7D" w:rsidRPr="00F91661">
        <w:rPr>
          <w:rFonts w:asciiTheme="minorHAnsi" w:hAnsiTheme="minorHAnsi" w:cstheme="minorHAnsi"/>
          <w:b w:val="0"/>
          <w:bCs w:val="0"/>
          <w:szCs w:val="22"/>
        </w:rPr>
        <w:t xml:space="preserve">Note that </w:t>
      </w:r>
      <w:r w:rsidR="001C4BCF" w:rsidRPr="00F91661">
        <w:rPr>
          <w:rFonts w:asciiTheme="minorHAnsi" w:hAnsiTheme="minorHAnsi" w:cstheme="minorHAnsi"/>
          <w:b w:val="0"/>
          <w:bCs w:val="0"/>
          <w:szCs w:val="22"/>
        </w:rPr>
        <w:t xml:space="preserve">references </w:t>
      </w:r>
      <w:r w:rsidR="00CD2D86" w:rsidRPr="00F91661">
        <w:rPr>
          <w:rFonts w:asciiTheme="minorHAnsi" w:hAnsiTheme="minorHAnsi" w:cstheme="minorHAnsi"/>
          <w:b w:val="0"/>
          <w:bCs w:val="0"/>
          <w:szCs w:val="22"/>
        </w:rPr>
        <w:t xml:space="preserve">to the issue papers will be </w:t>
      </w:r>
      <w:r w:rsidR="00D23FDD" w:rsidRPr="00F91661">
        <w:rPr>
          <w:rFonts w:asciiTheme="minorHAnsi" w:hAnsiTheme="minorHAnsi" w:cstheme="minorHAnsi"/>
          <w:b w:val="0"/>
          <w:bCs w:val="0"/>
          <w:szCs w:val="22"/>
        </w:rPr>
        <w:t xml:space="preserve">maintained </w:t>
      </w:r>
      <w:r w:rsidR="00140E14" w:rsidRPr="00F91661">
        <w:rPr>
          <w:rFonts w:asciiTheme="minorHAnsi" w:hAnsiTheme="minorHAnsi" w:cstheme="minorHAnsi"/>
          <w:b w:val="0"/>
          <w:bCs w:val="0"/>
          <w:szCs w:val="22"/>
        </w:rPr>
        <w:t xml:space="preserve">in </w:t>
      </w:r>
      <w:r w:rsidR="00CD2D86" w:rsidRPr="00F91661">
        <w:rPr>
          <w:rFonts w:asciiTheme="minorHAnsi" w:hAnsiTheme="minorHAnsi" w:cstheme="minorHAnsi"/>
          <w:b w:val="0"/>
          <w:bCs w:val="0"/>
          <w:szCs w:val="22"/>
        </w:rPr>
        <w:t>the  SSAPs, typically in the</w:t>
      </w:r>
      <w:r w:rsidR="00A57666" w:rsidRPr="00F91661">
        <w:rPr>
          <w:rFonts w:asciiTheme="minorHAnsi" w:hAnsiTheme="minorHAnsi" w:cstheme="minorHAnsi"/>
          <w:b w:val="0"/>
          <w:bCs w:val="0"/>
          <w:szCs w:val="22"/>
        </w:rPr>
        <w:t xml:space="preserve"> </w:t>
      </w:r>
      <w:r w:rsidR="00140E14" w:rsidRPr="00F91661">
        <w:rPr>
          <w:rFonts w:asciiTheme="minorHAnsi" w:hAnsiTheme="minorHAnsi" w:cstheme="minorHAnsi"/>
          <w:b w:val="0"/>
          <w:bCs w:val="0"/>
          <w:szCs w:val="22"/>
        </w:rPr>
        <w:t>E</w:t>
      </w:r>
      <w:r w:rsidR="00A57666" w:rsidRPr="00F91661">
        <w:rPr>
          <w:rFonts w:asciiTheme="minorHAnsi" w:hAnsiTheme="minorHAnsi" w:cstheme="minorHAnsi"/>
          <w:b w:val="0"/>
          <w:bCs w:val="0"/>
          <w:szCs w:val="22"/>
        </w:rPr>
        <w:t xml:space="preserve">ffective </w:t>
      </w:r>
      <w:r w:rsidR="00140E14" w:rsidRPr="00F91661">
        <w:rPr>
          <w:rFonts w:asciiTheme="minorHAnsi" w:hAnsiTheme="minorHAnsi" w:cstheme="minorHAnsi"/>
          <w:b w:val="0"/>
          <w:bCs w:val="0"/>
          <w:szCs w:val="22"/>
        </w:rPr>
        <w:t>D</w:t>
      </w:r>
      <w:r w:rsidR="00FA4059" w:rsidRPr="00F91661">
        <w:rPr>
          <w:rFonts w:asciiTheme="minorHAnsi" w:hAnsiTheme="minorHAnsi" w:cstheme="minorHAnsi"/>
          <w:b w:val="0"/>
          <w:bCs w:val="0"/>
          <w:szCs w:val="22"/>
        </w:rPr>
        <w:t xml:space="preserve">ate </w:t>
      </w:r>
      <w:r w:rsidR="00CD2D86" w:rsidRPr="00F91661">
        <w:rPr>
          <w:rFonts w:asciiTheme="minorHAnsi" w:hAnsiTheme="minorHAnsi" w:cstheme="minorHAnsi"/>
          <w:b w:val="0"/>
          <w:bCs w:val="0"/>
          <w:szCs w:val="22"/>
        </w:rPr>
        <w:t xml:space="preserve">section </w:t>
      </w:r>
      <w:r w:rsidR="00D23FDD" w:rsidRPr="00F91661">
        <w:rPr>
          <w:rFonts w:asciiTheme="minorHAnsi" w:hAnsiTheme="minorHAnsi" w:cstheme="minorHAnsi"/>
          <w:b w:val="0"/>
          <w:bCs w:val="0"/>
          <w:szCs w:val="22"/>
        </w:rPr>
        <w:t xml:space="preserve">regarding </w:t>
      </w:r>
      <w:r w:rsidR="00FA4059" w:rsidRPr="00F91661">
        <w:rPr>
          <w:rFonts w:asciiTheme="minorHAnsi" w:hAnsiTheme="minorHAnsi" w:cstheme="minorHAnsi"/>
          <w:b w:val="0"/>
          <w:bCs w:val="0"/>
          <w:szCs w:val="22"/>
        </w:rPr>
        <w:t>the revisions documented in the issue papers</w:t>
      </w:r>
      <w:r w:rsidR="00565010" w:rsidRPr="00F91661">
        <w:rPr>
          <w:rFonts w:asciiTheme="minorHAnsi" w:hAnsiTheme="minorHAnsi" w:cstheme="minorHAnsi"/>
          <w:b w:val="0"/>
          <w:bCs w:val="0"/>
          <w:szCs w:val="22"/>
        </w:rPr>
        <w:t>, so historical tracking will still be maintained.</w:t>
      </w:r>
    </w:p>
    <w:p w14:paraId="040C7183" w14:textId="77777777" w:rsidR="00435DAC" w:rsidRPr="00F91661" w:rsidRDefault="00435DAC" w:rsidP="00A92C59">
      <w:pPr>
        <w:pStyle w:val="BodyText2"/>
        <w:rPr>
          <w:rFonts w:asciiTheme="minorHAnsi" w:hAnsiTheme="minorHAnsi" w:cstheme="minorHAnsi"/>
          <w:b w:val="0"/>
          <w:szCs w:val="22"/>
        </w:rPr>
      </w:pPr>
    </w:p>
    <w:p w14:paraId="6C6B67AF" w14:textId="77777777" w:rsidR="002A1316" w:rsidRPr="00F91661" w:rsidRDefault="002A1316" w:rsidP="00B30CA0">
      <w:pPr>
        <w:pStyle w:val="BodyText2"/>
        <w:rPr>
          <w:rFonts w:asciiTheme="minorHAnsi" w:hAnsiTheme="minorHAnsi" w:cstheme="minorHAnsi"/>
          <w:bCs w:val="0"/>
          <w:szCs w:val="22"/>
        </w:rPr>
      </w:pPr>
      <w:r w:rsidRPr="00F91661">
        <w:rPr>
          <w:rFonts w:asciiTheme="minorHAnsi" w:hAnsiTheme="minorHAnsi" w:cstheme="minorHAnsi"/>
          <w:bCs w:val="0"/>
          <w:szCs w:val="22"/>
        </w:rPr>
        <w:t>Existing Authoritative Literature:</w:t>
      </w:r>
    </w:p>
    <w:p w14:paraId="1D2EA017" w14:textId="11A63704" w:rsidR="00883EA3" w:rsidRPr="00F91661" w:rsidRDefault="6DEC6599" w:rsidP="74748C0F">
      <w:pPr>
        <w:pStyle w:val="BodyText2"/>
        <w:rPr>
          <w:rFonts w:asciiTheme="minorHAnsi" w:hAnsiTheme="minorHAnsi" w:cstheme="minorHAnsi"/>
          <w:b w:val="0"/>
          <w:bCs w:val="0"/>
        </w:rPr>
      </w:pPr>
      <w:r w:rsidRPr="00F91661">
        <w:rPr>
          <w:rFonts w:asciiTheme="minorHAnsi" w:hAnsiTheme="minorHAnsi" w:cstheme="minorHAnsi"/>
          <w:b w:val="0"/>
          <w:bCs w:val="0"/>
        </w:rPr>
        <w:t xml:space="preserve">The </w:t>
      </w:r>
      <w:r w:rsidR="2A373BD8" w:rsidRPr="00F91661">
        <w:rPr>
          <w:rFonts w:asciiTheme="minorHAnsi" w:hAnsiTheme="minorHAnsi" w:cstheme="minorHAnsi"/>
          <w:b w:val="0"/>
          <w:bCs w:val="0"/>
        </w:rPr>
        <w:t>”</w:t>
      </w:r>
      <w:r w:rsidRPr="00F91661">
        <w:rPr>
          <w:rFonts w:asciiTheme="minorHAnsi" w:hAnsiTheme="minorHAnsi" w:cstheme="minorHAnsi"/>
          <w:b w:val="0"/>
          <w:bCs w:val="0"/>
        </w:rPr>
        <w:t>How to Use this Manual</w:t>
      </w:r>
      <w:r w:rsidR="2A373BD8" w:rsidRPr="00F91661">
        <w:rPr>
          <w:rFonts w:asciiTheme="minorHAnsi" w:hAnsiTheme="minorHAnsi" w:cstheme="minorHAnsi"/>
          <w:b w:val="0"/>
          <w:bCs w:val="0"/>
        </w:rPr>
        <w:t>”</w:t>
      </w:r>
      <w:r w:rsidRPr="00F91661">
        <w:rPr>
          <w:rFonts w:asciiTheme="minorHAnsi" w:hAnsiTheme="minorHAnsi" w:cstheme="minorHAnsi"/>
          <w:b w:val="0"/>
          <w:bCs w:val="0"/>
        </w:rPr>
        <w:t xml:space="preserve"> </w:t>
      </w:r>
      <w:r w:rsidR="45475E72" w:rsidRPr="00F91661">
        <w:rPr>
          <w:rFonts w:asciiTheme="minorHAnsi" w:hAnsiTheme="minorHAnsi" w:cstheme="minorHAnsi"/>
          <w:b w:val="0"/>
          <w:bCs w:val="0"/>
        </w:rPr>
        <w:t xml:space="preserve">in the </w:t>
      </w:r>
      <w:r w:rsidR="001551FA" w:rsidRPr="00F91661">
        <w:rPr>
          <w:rFonts w:asciiTheme="minorHAnsi" w:hAnsiTheme="minorHAnsi" w:cstheme="minorHAnsi"/>
          <w:b w:val="0"/>
          <w:bCs w:val="0"/>
        </w:rPr>
        <w:t>introductory section</w:t>
      </w:r>
      <w:r w:rsidR="45475E72" w:rsidRPr="00F91661">
        <w:rPr>
          <w:rFonts w:asciiTheme="minorHAnsi" w:hAnsiTheme="minorHAnsi" w:cstheme="minorHAnsi"/>
          <w:b w:val="0"/>
          <w:bCs w:val="0"/>
        </w:rPr>
        <w:t xml:space="preserve"> of the </w:t>
      </w:r>
      <w:r w:rsidR="45475E72" w:rsidRPr="00F91661">
        <w:rPr>
          <w:rFonts w:asciiTheme="minorHAnsi" w:hAnsiTheme="minorHAnsi" w:cstheme="minorHAnsi"/>
          <w:b w:val="0"/>
          <w:bCs w:val="0"/>
          <w:i/>
          <w:iCs/>
        </w:rPr>
        <w:t>Accounting Practices and Procedures Manual</w:t>
      </w:r>
      <w:r w:rsidR="45475E72" w:rsidRPr="00F91661">
        <w:rPr>
          <w:rFonts w:asciiTheme="minorHAnsi" w:hAnsiTheme="minorHAnsi" w:cstheme="minorHAnsi"/>
          <w:b w:val="0"/>
          <w:bCs w:val="0"/>
        </w:rPr>
        <w:t xml:space="preserve"> contains the following regarding the cover page of the statements of statutory accounting principles (SSAPs):</w:t>
      </w:r>
    </w:p>
    <w:p w14:paraId="0D1B38D8" w14:textId="77777777" w:rsidR="00883EA3" w:rsidRPr="00F91661" w:rsidRDefault="00883EA3" w:rsidP="00B30CA0">
      <w:pPr>
        <w:pStyle w:val="BodyText2"/>
        <w:rPr>
          <w:rFonts w:asciiTheme="minorHAnsi" w:hAnsiTheme="minorHAnsi" w:cstheme="minorHAnsi"/>
          <w:b w:val="0"/>
          <w:bCs w:val="0"/>
          <w:szCs w:val="22"/>
        </w:rPr>
      </w:pPr>
    </w:p>
    <w:p w14:paraId="50A7F081" w14:textId="5DAF86B1" w:rsidR="009D53C3" w:rsidRPr="00F91661" w:rsidRDefault="009D53C3" w:rsidP="009D53C3">
      <w:pPr>
        <w:pStyle w:val="BodyTextIndent2"/>
        <w:spacing w:after="0" w:line="240" w:lineRule="auto"/>
        <w:rPr>
          <w:rFonts w:asciiTheme="minorHAnsi" w:hAnsiTheme="minorHAnsi" w:cstheme="minorHAnsi"/>
          <w:sz w:val="22"/>
        </w:rPr>
      </w:pPr>
      <w:r w:rsidRPr="00F91661">
        <w:rPr>
          <w:rFonts w:asciiTheme="minorHAnsi" w:hAnsiTheme="minorHAnsi" w:cstheme="minorHAnsi"/>
          <w:sz w:val="22"/>
        </w:rPr>
        <w:t>Prior to January 1, 2022, the term used to describe a new SAP concept or a new SAP concept in an existing SSAP was “substantive” and the term used to describe a SAP clarification was “nonsubstantive.” The new terms will be reflected in materials to describe revisions to statutory accounting principles on a prospective basis and historical documents will not be updated to reflect the revised terms.</w:t>
      </w:r>
    </w:p>
    <w:p w14:paraId="08A5313F" w14:textId="77777777" w:rsidR="009D53C3" w:rsidRPr="00F91661" w:rsidRDefault="009D53C3" w:rsidP="009D53C3">
      <w:pPr>
        <w:pStyle w:val="BodyTextIndent2"/>
        <w:spacing w:after="0" w:line="240" w:lineRule="auto"/>
        <w:rPr>
          <w:rFonts w:asciiTheme="minorHAnsi" w:hAnsiTheme="minorHAnsi" w:cstheme="minorHAnsi"/>
          <w:sz w:val="22"/>
        </w:rPr>
      </w:pPr>
    </w:p>
    <w:p w14:paraId="6860782E" w14:textId="55C2575C" w:rsidR="00883EA3" w:rsidRPr="00F91661" w:rsidRDefault="00883EA3" w:rsidP="00883EA3">
      <w:pPr>
        <w:pStyle w:val="BodyTextIndent2"/>
        <w:rPr>
          <w:rFonts w:asciiTheme="minorHAnsi" w:hAnsiTheme="minorHAnsi" w:cstheme="minorHAnsi"/>
          <w:sz w:val="22"/>
        </w:rPr>
      </w:pPr>
      <w:r w:rsidRPr="00F91661">
        <w:rPr>
          <w:rFonts w:asciiTheme="minorHAnsi" w:hAnsiTheme="minorHAnsi" w:cstheme="minorHAnsi"/>
          <w:sz w:val="22"/>
        </w:rPr>
        <w:t>The cover page of each SSAP contains a STATUS section that can affect the implementation of each SSAP. The STATUS section contains the following:</w:t>
      </w:r>
    </w:p>
    <w:p w14:paraId="158FFD1C" w14:textId="77777777" w:rsidR="00883EA3" w:rsidRPr="00F91661" w:rsidRDefault="00883EA3" w:rsidP="00883EA3">
      <w:pPr>
        <w:ind w:left="720"/>
        <w:jc w:val="both"/>
        <w:rPr>
          <w:rFonts w:asciiTheme="minorHAnsi" w:hAnsiTheme="minorHAnsi" w:cstheme="minorHAnsi"/>
          <w:sz w:val="22"/>
        </w:rPr>
      </w:pPr>
      <w:r w:rsidRPr="00F91661">
        <w:rPr>
          <w:rFonts w:asciiTheme="minorHAnsi" w:hAnsiTheme="minorHAnsi" w:cstheme="minorHAnsi"/>
          <w:sz w:val="22"/>
        </w:rPr>
        <w:t>TYPE OF ISSUE – SSAPs designated as Common Area apply to all insurers. Although the nomenclature or terms provided in the prescribed annual statement forms may vary among different types of insurers, only one set of nomenclature or terms may have been used in the SSAP. For example, the Statement of Income found in the Property and Casualty Annual Statement shall be considered as synonymous with the Summary of Operations found in the Life and Health Annual Statement.</w:t>
      </w:r>
    </w:p>
    <w:p w14:paraId="4FEDE3DA" w14:textId="77777777" w:rsidR="00883EA3" w:rsidRPr="00F91661" w:rsidRDefault="00883EA3" w:rsidP="00883EA3">
      <w:pPr>
        <w:jc w:val="both"/>
        <w:rPr>
          <w:rFonts w:asciiTheme="minorHAnsi" w:hAnsiTheme="minorHAnsi" w:cstheme="minorHAnsi"/>
          <w:sz w:val="22"/>
          <w:szCs w:val="22"/>
        </w:rPr>
      </w:pPr>
    </w:p>
    <w:p w14:paraId="744B0360" w14:textId="77777777" w:rsidR="00883EA3" w:rsidRPr="00F91661" w:rsidRDefault="00883EA3" w:rsidP="00883EA3">
      <w:pPr>
        <w:ind w:left="720"/>
        <w:jc w:val="both"/>
        <w:rPr>
          <w:rFonts w:asciiTheme="minorHAnsi" w:hAnsiTheme="minorHAnsi" w:cstheme="minorHAnsi"/>
          <w:sz w:val="22"/>
        </w:rPr>
      </w:pPr>
      <w:r w:rsidRPr="00F91661">
        <w:rPr>
          <w:rFonts w:asciiTheme="minorHAnsi" w:hAnsiTheme="minorHAnsi" w:cstheme="minorHAnsi"/>
          <w:sz w:val="22"/>
        </w:rPr>
        <w:t>ISSUED – Date when the SSAP was adopted by the NAIC. SSAPs designated with Initial Draft were adopted by the NAIC Plenary in March 1998 as part of the Codification Project (SSAP Nos. 1-73). The date included for SSAP No. 74, and subsequent SSAPs, denotes when the Statutory Accounting Principles (E) Working Group adopted the SSAP.</w:t>
      </w:r>
    </w:p>
    <w:p w14:paraId="7CCD6A44" w14:textId="77777777" w:rsidR="00883EA3" w:rsidRPr="00F91661" w:rsidRDefault="00883EA3" w:rsidP="00883EA3">
      <w:pPr>
        <w:jc w:val="both"/>
        <w:rPr>
          <w:rFonts w:asciiTheme="minorHAnsi" w:hAnsiTheme="minorHAnsi" w:cstheme="minorHAnsi"/>
          <w:sz w:val="22"/>
          <w:szCs w:val="22"/>
        </w:rPr>
      </w:pPr>
    </w:p>
    <w:p w14:paraId="6F729E39" w14:textId="77777777" w:rsidR="00883EA3" w:rsidRPr="00F91661" w:rsidRDefault="00883EA3" w:rsidP="00883EA3">
      <w:pPr>
        <w:ind w:left="720"/>
        <w:jc w:val="both"/>
        <w:rPr>
          <w:rFonts w:asciiTheme="minorHAnsi" w:hAnsiTheme="minorHAnsi" w:cstheme="minorHAnsi"/>
          <w:sz w:val="22"/>
        </w:rPr>
      </w:pPr>
      <w:r w:rsidRPr="00F91661">
        <w:rPr>
          <w:rFonts w:asciiTheme="minorHAnsi" w:hAnsiTheme="minorHAnsi" w:cstheme="minorHAnsi"/>
          <w:sz w:val="22"/>
        </w:rPr>
        <w:t xml:space="preserve">EFFECTIVE DATE – Date representing when the SSAP is effective. Many times, there are additional details </w:t>
      </w:r>
      <w:proofErr w:type="gramStart"/>
      <w:r w:rsidRPr="00F91661">
        <w:rPr>
          <w:rFonts w:asciiTheme="minorHAnsi" w:hAnsiTheme="minorHAnsi" w:cstheme="minorHAnsi"/>
          <w:sz w:val="22"/>
        </w:rPr>
        <w:t>relative</w:t>
      </w:r>
      <w:proofErr w:type="gramEnd"/>
      <w:r w:rsidRPr="00F91661">
        <w:rPr>
          <w:rFonts w:asciiTheme="minorHAnsi" w:hAnsiTheme="minorHAnsi" w:cstheme="minorHAnsi"/>
          <w:sz w:val="22"/>
        </w:rPr>
        <w:t xml:space="preserve"> to the transition provided within the SSAP.</w:t>
      </w:r>
    </w:p>
    <w:p w14:paraId="1B2CE3B9" w14:textId="77777777" w:rsidR="00883EA3" w:rsidRPr="00F91661" w:rsidRDefault="00883EA3" w:rsidP="00883EA3">
      <w:pPr>
        <w:jc w:val="both"/>
        <w:rPr>
          <w:rFonts w:asciiTheme="minorHAnsi" w:hAnsiTheme="minorHAnsi" w:cstheme="minorHAnsi"/>
          <w:sz w:val="22"/>
          <w:szCs w:val="22"/>
        </w:rPr>
      </w:pPr>
    </w:p>
    <w:p w14:paraId="24290328" w14:textId="77777777" w:rsidR="00883EA3" w:rsidRPr="00F91661" w:rsidRDefault="00883EA3" w:rsidP="00883EA3">
      <w:pPr>
        <w:ind w:left="720"/>
        <w:jc w:val="both"/>
        <w:rPr>
          <w:rFonts w:asciiTheme="minorHAnsi" w:hAnsiTheme="minorHAnsi" w:cstheme="minorHAnsi"/>
          <w:sz w:val="22"/>
        </w:rPr>
      </w:pPr>
      <w:r w:rsidRPr="00F91661">
        <w:rPr>
          <w:rFonts w:asciiTheme="minorHAnsi" w:hAnsiTheme="minorHAnsi" w:cstheme="minorHAnsi"/>
          <w:sz w:val="22"/>
        </w:rPr>
        <w:t xml:space="preserve">AFFECTS/AFFECTED BY – A useful tool for tracking relationships between statements and interpretations is contained within these sections. The “affects” section is used when a SSAP has previously been </w:t>
      </w:r>
      <w:r w:rsidRPr="00F91661">
        <w:rPr>
          <w:rFonts w:asciiTheme="minorHAnsi" w:hAnsiTheme="minorHAnsi" w:cstheme="minorHAnsi"/>
          <w:sz w:val="22"/>
        </w:rPr>
        <w:lastRenderedPageBreak/>
        <w:t xml:space="preserve">amended to reflect new SAP concepts or superseded by other issued SSAPs. Nullified INTs are also noted in this section. Readers are referenced to another SSAP in the “affected by” section if the SSAP has been superseded or amended with a new SAP concept or with the issuance of a new SSAP. Text within paragraphs amended with new SAP concepts or superseded may also be “shaded” to notify readers that revised guidance is available. </w:t>
      </w:r>
    </w:p>
    <w:p w14:paraId="546ACBEE" w14:textId="77777777" w:rsidR="00883EA3" w:rsidRPr="00F91661" w:rsidRDefault="00883EA3" w:rsidP="00883EA3">
      <w:pPr>
        <w:jc w:val="both"/>
        <w:rPr>
          <w:rFonts w:asciiTheme="minorHAnsi" w:hAnsiTheme="minorHAnsi" w:cstheme="minorHAnsi"/>
          <w:sz w:val="22"/>
          <w:szCs w:val="22"/>
        </w:rPr>
      </w:pPr>
    </w:p>
    <w:p w14:paraId="201E3E5B" w14:textId="77777777" w:rsidR="00883EA3" w:rsidRPr="00F91661" w:rsidRDefault="00883EA3" w:rsidP="00883EA3">
      <w:pPr>
        <w:ind w:left="720"/>
        <w:jc w:val="both"/>
        <w:rPr>
          <w:rFonts w:asciiTheme="minorHAnsi" w:hAnsiTheme="minorHAnsi" w:cstheme="minorHAnsi"/>
          <w:sz w:val="22"/>
        </w:rPr>
      </w:pPr>
      <w:r w:rsidRPr="00F91661">
        <w:rPr>
          <w:rFonts w:asciiTheme="minorHAnsi" w:hAnsiTheme="minorHAnsi" w:cstheme="minorHAnsi"/>
          <w:sz w:val="22"/>
        </w:rPr>
        <w:t xml:space="preserve">INTERPRETED BY – This section includes a reference to the applicable interpretation (INT) of statutory accounting principles contained within Appendix B of the Manual which provides interpretative guidance </w:t>
      </w:r>
      <w:proofErr w:type="gramStart"/>
      <w:r w:rsidRPr="00F91661">
        <w:rPr>
          <w:rFonts w:asciiTheme="minorHAnsi" w:hAnsiTheme="minorHAnsi" w:cstheme="minorHAnsi"/>
          <w:sz w:val="22"/>
        </w:rPr>
        <w:t>as a result of</w:t>
      </w:r>
      <w:proofErr w:type="gramEnd"/>
      <w:r w:rsidRPr="00F91661">
        <w:rPr>
          <w:rFonts w:asciiTheme="minorHAnsi" w:hAnsiTheme="minorHAnsi" w:cstheme="minorHAnsi"/>
          <w:sz w:val="22"/>
        </w:rPr>
        <w:t xml:space="preserve"> issues raised by users of the Manual or related GAAP guidance. INTs are generally effective when adopted. Readers should note that the Manual only contains the INTs finalized through year end prior to publication, </w:t>
      </w:r>
      <w:proofErr w:type="gramStart"/>
      <w:r w:rsidRPr="00F91661">
        <w:rPr>
          <w:rFonts w:asciiTheme="minorHAnsi" w:hAnsiTheme="minorHAnsi" w:cstheme="minorHAnsi"/>
          <w:sz w:val="22"/>
        </w:rPr>
        <w:t>due to the fact that</w:t>
      </w:r>
      <w:proofErr w:type="gramEnd"/>
      <w:r w:rsidRPr="00F91661">
        <w:rPr>
          <w:rFonts w:asciiTheme="minorHAnsi" w:hAnsiTheme="minorHAnsi" w:cstheme="minorHAnsi"/>
          <w:sz w:val="22"/>
        </w:rPr>
        <w:t xml:space="preserve"> the Manual is published annually. Readers may use the NAIC website, as indicated on the inside front cover of the Manual, to keep abreast of recently issued INTs. </w:t>
      </w:r>
    </w:p>
    <w:p w14:paraId="434AFB2E" w14:textId="77777777" w:rsidR="00883EA3" w:rsidRPr="00F91661" w:rsidRDefault="00883EA3" w:rsidP="00883EA3">
      <w:pPr>
        <w:jc w:val="both"/>
        <w:rPr>
          <w:rFonts w:asciiTheme="minorHAnsi" w:hAnsiTheme="minorHAnsi" w:cstheme="minorHAnsi"/>
          <w:sz w:val="22"/>
          <w:szCs w:val="22"/>
        </w:rPr>
      </w:pPr>
    </w:p>
    <w:p w14:paraId="2E92F08C" w14:textId="77777777" w:rsidR="00883EA3" w:rsidRPr="00F91661" w:rsidRDefault="00883EA3" w:rsidP="00883EA3">
      <w:pPr>
        <w:ind w:left="720"/>
        <w:jc w:val="both"/>
        <w:rPr>
          <w:rFonts w:asciiTheme="minorHAnsi" w:hAnsiTheme="minorHAnsi" w:cstheme="minorHAnsi"/>
          <w:sz w:val="22"/>
        </w:rPr>
      </w:pPr>
      <w:r w:rsidRPr="00F91661">
        <w:rPr>
          <w:rFonts w:asciiTheme="minorHAnsi" w:hAnsiTheme="minorHAnsi" w:cstheme="minorHAnsi"/>
          <w:sz w:val="22"/>
        </w:rPr>
        <w:t xml:space="preserve">RELEVANT APPENDIX A GUIDANCE – This section identifies the relevant </w:t>
      </w:r>
      <w:r w:rsidRPr="00F91661">
        <w:rPr>
          <w:rFonts w:asciiTheme="minorHAnsi" w:hAnsiTheme="minorHAnsi" w:cstheme="minorHAnsi"/>
          <w:i/>
          <w:sz w:val="22"/>
        </w:rPr>
        <w:t>Appendix A—Excerpts from NAIC Model Laws</w:t>
      </w:r>
      <w:r w:rsidRPr="00F91661">
        <w:rPr>
          <w:rFonts w:asciiTheme="minorHAnsi" w:hAnsiTheme="minorHAnsi" w:cstheme="minorHAnsi"/>
          <w:sz w:val="22"/>
        </w:rPr>
        <w:t xml:space="preserve"> guidance referenced within the SSAP.</w:t>
      </w:r>
    </w:p>
    <w:p w14:paraId="562306B8" w14:textId="77777777" w:rsidR="00883EA3" w:rsidRPr="00F91661" w:rsidRDefault="00883EA3" w:rsidP="00883EA3">
      <w:pPr>
        <w:jc w:val="both"/>
        <w:rPr>
          <w:rFonts w:asciiTheme="minorHAnsi" w:hAnsiTheme="minorHAnsi" w:cstheme="minorHAnsi"/>
          <w:sz w:val="22"/>
        </w:rPr>
      </w:pPr>
    </w:p>
    <w:p w14:paraId="18C5B536" w14:textId="77777777" w:rsidR="00883EA3" w:rsidRPr="00F91661" w:rsidRDefault="00883EA3" w:rsidP="00883EA3">
      <w:pPr>
        <w:ind w:left="360"/>
        <w:jc w:val="both"/>
        <w:rPr>
          <w:rFonts w:asciiTheme="minorHAnsi" w:hAnsiTheme="minorHAnsi" w:cstheme="minorHAnsi"/>
          <w:sz w:val="20"/>
        </w:rPr>
      </w:pPr>
      <w:r w:rsidRPr="00F91661">
        <w:rPr>
          <w:rFonts w:asciiTheme="minorHAnsi" w:hAnsiTheme="minorHAnsi" w:cstheme="minorHAnsi"/>
          <w:sz w:val="22"/>
        </w:rPr>
        <w:t>Refer to the Relevant Literature and Effective Date and Transition sections of each SSAP for details of the development of new SSAPs or new SAP concepts, as well as changes as the result of SAP clarifications.</w:t>
      </w:r>
    </w:p>
    <w:p w14:paraId="6F758E25" w14:textId="73C58F76" w:rsidR="004E2BB9" w:rsidRPr="00F91661" w:rsidRDefault="004E2BB9" w:rsidP="00B30CA0">
      <w:pPr>
        <w:pStyle w:val="BodyText2"/>
        <w:rPr>
          <w:rFonts w:asciiTheme="minorHAnsi" w:hAnsiTheme="minorHAnsi" w:cstheme="minorHAnsi"/>
          <w:b w:val="0"/>
          <w:bCs w:val="0"/>
          <w:szCs w:val="22"/>
        </w:rPr>
      </w:pPr>
    </w:p>
    <w:p w14:paraId="72FE0060" w14:textId="21B4329D" w:rsidR="004F28C4" w:rsidRPr="00F91661" w:rsidRDefault="2A373BD8" w:rsidP="74748C0F">
      <w:pPr>
        <w:pStyle w:val="BodyText2"/>
        <w:rPr>
          <w:rFonts w:asciiTheme="minorHAnsi" w:hAnsiTheme="minorHAnsi" w:cstheme="minorHAnsi"/>
          <w:b w:val="0"/>
          <w:bCs w:val="0"/>
        </w:rPr>
      </w:pPr>
      <w:r w:rsidRPr="00F91661">
        <w:rPr>
          <w:rFonts w:asciiTheme="minorHAnsi" w:hAnsiTheme="minorHAnsi" w:cstheme="minorHAnsi"/>
          <w:b w:val="0"/>
          <w:bCs w:val="0"/>
        </w:rPr>
        <w:t xml:space="preserve">The </w:t>
      </w:r>
      <w:r w:rsidR="6439768A" w:rsidRPr="00F91661">
        <w:rPr>
          <w:rFonts w:asciiTheme="minorHAnsi" w:hAnsiTheme="minorHAnsi" w:cstheme="minorHAnsi"/>
          <w:b w:val="0"/>
          <w:bCs w:val="0"/>
        </w:rPr>
        <w:t>following</w:t>
      </w:r>
      <w:r w:rsidRPr="00F91661">
        <w:rPr>
          <w:rFonts w:asciiTheme="minorHAnsi" w:hAnsiTheme="minorHAnsi" w:cstheme="minorHAnsi"/>
          <w:b w:val="0"/>
          <w:bCs w:val="0"/>
        </w:rPr>
        <w:t xml:space="preserve"> </w:t>
      </w:r>
      <w:r w:rsidR="35D9DEFC" w:rsidRPr="00F91661">
        <w:rPr>
          <w:rFonts w:asciiTheme="minorHAnsi" w:hAnsiTheme="minorHAnsi" w:cstheme="minorHAnsi"/>
          <w:b w:val="0"/>
          <w:bCs w:val="0"/>
        </w:rPr>
        <w:t>also appears in the "How to Use this Manual” section</w:t>
      </w:r>
      <w:r w:rsidR="6439768A" w:rsidRPr="00F91661">
        <w:rPr>
          <w:rFonts w:asciiTheme="minorHAnsi" w:hAnsiTheme="minorHAnsi" w:cstheme="minorHAnsi"/>
          <w:b w:val="0"/>
          <w:bCs w:val="0"/>
        </w:rPr>
        <w:t xml:space="preserve">: </w:t>
      </w:r>
    </w:p>
    <w:p w14:paraId="5C047827" w14:textId="77777777" w:rsidR="00A16ED5" w:rsidRPr="00F91661" w:rsidRDefault="00A16ED5" w:rsidP="009D53C3">
      <w:pPr>
        <w:pStyle w:val="BodyText2"/>
        <w:ind w:left="360"/>
        <w:rPr>
          <w:rFonts w:asciiTheme="minorHAnsi" w:hAnsiTheme="minorHAnsi" w:cstheme="minorHAnsi"/>
          <w:b w:val="0"/>
          <w:bCs w:val="0"/>
          <w:szCs w:val="22"/>
        </w:rPr>
      </w:pPr>
    </w:p>
    <w:p w14:paraId="22434EAF" w14:textId="7C30178D" w:rsidR="009D53C3" w:rsidRPr="00F91661" w:rsidRDefault="009D53C3" w:rsidP="009D53C3">
      <w:pPr>
        <w:pStyle w:val="BodyText2"/>
        <w:ind w:left="360"/>
        <w:rPr>
          <w:rFonts w:asciiTheme="minorHAnsi" w:hAnsiTheme="minorHAnsi" w:cstheme="minorHAnsi"/>
          <w:b w:val="0"/>
          <w:bCs w:val="0"/>
          <w:szCs w:val="22"/>
        </w:rPr>
      </w:pPr>
      <w:r w:rsidRPr="00F91661">
        <w:rPr>
          <w:rFonts w:asciiTheme="minorHAnsi" w:hAnsiTheme="minorHAnsi" w:cstheme="minorHAnsi"/>
          <w:b w:val="0"/>
          <w:bCs w:val="0"/>
          <w:szCs w:val="22"/>
        </w:rPr>
        <w:t>How to Use This Manual …</w:t>
      </w:r>
    </w:p>
    <w:p w14:paraId="0B2E4EAB" w14:textId="77777777" w:rsidR="009D53C3" w:rsidRPr="00F91661" w:rsidRDefault="009D53C3" w:rsidP="009D53C3">
      <w:pPr>
        <w:pStyle w:val="BodyText2"/>
        <w:ind w:left="360"/>
        <w:rPr>
          <w:rFonts w:asciiTheme="minorHAnsi" w:hAnsiTheme="minorHAnsi" w:cstheme="minorHAnsi"/>
          <w:b w:val="0"/>
          <w:bCs w:val="0"/>
          <w:szCs w:val="22"/>
        </w:rPr>
      </w:pPr>
    </w:p>
    <w:p w14:paraId="0A8CA75A" w14:textId="77777777" w:rsidR="009D53C3" w:rsidRPr="00F91661" w:rsidRDefault="406B8BF5" w:rsidP="74748C0F">
      <w:pPr>
        <w:pStyle w:val="BodyText2"/>
        <w:spacing w:after="120"/>
        <w:ind w:left="360"/>
        <w:rPr>
          <w:rFonts w:asciiTheme="minorHAnsi" w:hAnsiTheme="minorHAnsi" w:cstheme="minorHAnsi"/>
          <w:i/>
          <w:iCs/>
        </w:rPr>
      </w:pPr>
      <w:r w:rsidRPr="00F91661">
        <w:rPr>
          <w:rFonts w:asciiTheme="minorHAnsi" w:hAnsiTheme="minorHAnsi" w:cstheme="minorHAnsi"/>
          <w:i/>
          <w:iCs/>
        </w:rPr>
        <w:t>... to account for a certain item under NAIC SAP</w:t>
      </w:r>
    </w:p>
    <w:p w14:paraId="74A78F19" w14:textId="50FCE822" w:rsidR="009D53C3" w:rsidRPr="00F91661" w:rsidRDefault="009D53C3" w:rsidP="009D53C3">
      <w:pPr>
        <w:pStyle w:val="BodyText2"/>
        <w:ind w:left="360"/>
        <w:rPr>
          <w:rFonts w:asciiTheme="minorHAnsi" w:hAnsiTheme="minorHAnsi" w:cstheme="minorHAnsi"/>
          <w:b w:val="0"/>
          <w:bCs w:val="0"/>
          <w:szCs w:val="22"/>
        </w:rPr>
      </w:pPr>
      <w:r w:rsidRPr="00F91661">
        <w:rPr>
          <w:rFonts w:asciiTheme="minorHAnsi" w:hAnsiTheme="minorHAnsi" w:cstheme="minorHAnsi"/>
          <w:b w:val="0"/>
          <w:bCs w:val="0"/>
          <w:szCs w:val="22"/>
        </w:rPr>
        <w:t>As the SSAPs represent the highest level of NAIC statutory authority, readers should begin their search there. The Index to SSAPs is a useful tool to identify which SSAP(s) address the issue. Once the pertinent SSAP has been identified, it can be used to locate other documents that may also address the issue. On the SSAP cover page, readers will be referred to other SSAPs if there have been</w:t>
      </w:r>
      <w:r w:rsidRPr="00F91661">
        <w:rPr>
          <w:rFonts w:asciiTheme="minorHAnsi" w:hAnsiTheme="minorHAnsi" w:cstheme="minorHAnsi"/>
          <w:szCs w:val="22"/>
        </w:rPr>
        <w:t xml:space="preserve"> substantive</w:t>
      </w:r>
      <w:r w:rsidRPr="00F91661">
        <w:rPr>
          <w:rFonts w:asciiTheme="minorHAnsi" w:hAnsiTheme="minorHAnsi" w:cstheme="minorHAnsi"/>
          <w:b w:val="0"/>
          <w:bCs w:val="0"/>
          <w:szCs w:val="22"/>
        </w:rPr>
        <w:t xml:space="preserve"> changes made to it or INTs if there have been interpretations of the SSAP. Within the body of the SSAP, readers may be referred to Appendix A or C for further guidance. There is a reference located at the end of each SSAP to issue paper(s) used in the development of the SSAP. The DISCUSSION section of the issue paper provides documentation supporting the conclusions reached in the SSAP. As supported by the statutory hierarchy, readers should only utilize the issue papers as support to the SSAP as they ARE NOT authoritative. The Statutory Hierarchy contains a detailed listing of levels of authoritative literature.</w:t>
      </w:r>
    </w:p>
    <w:p w14:paraId="657C1C60" w14:textId="77777777" w:rsidR="009D53C3" w:rsidRPr="00F91661" w:rsidRDefault="009D53C3" w:rsidP="00B30CA0">
      <w:pPr>
        <w:pStyle w:val="BodyText2"/>
        <w:rPr>
          <w:rFonts w:asciiTheme="minorHAnsi" w:hAnsiTheme="minorHAnsi" w:cstheme="minorHAnsi"/>
          <w:b w:val="0"/>
          <w:bCs w:val="0"/>
          <w:szCs w:val="22"/>
        </w:rPr>
      </w:pPr>
    </w:p>
    <w:p w14:paraId="0ACB3ACD" w14:textId="34DD3683" w:rsidR="00194331" w:rsidRPr="00F91661" w:rsidRDefault="2524CFB7" w:rsidP="74748C0F">
      <w:pPr>
        <w:pStyle w:val="BodyText2"/>
        <w:rPr>
          <w:rFonts w:asciiTheme="minorHAnsi" w:hAnsiTheme="minorHAnsi" w:cstheme="minorHAnsi"/>
          <w:b w:val="0"/>
          <w:bCs w:val="0"/>
        </w:rPr>
      </w:pPr>
      <w:r w:rsidRPr="00F91661">
        <w:rPr>
          <w:rFonts w:asciiTheme="minorHAnsi" w:hAnsiTheme="minorHAnsi" w:cstheme="minorHAnsi"/>
          <w:b w:val="0"/>
          <w:bCs w:val="0"/>
        </w:rPr>
        <w:t>The</w:t>
      </w:r>
      <w:r w:rsidR="37E1AAAE" w:rsidRPr="00F91661">
        <w:rPr>
          <w:rFonts w:asciiTheme="minorHAnsi" w:hAnsiTheme="minorHAnsi" w:cstheme="minorHAnsi"/>
          <w:b w:val="0"/>
          <w:bCs w:val="0"/>
        </w:rPr>
        <w:t xml:space="preserve"> following is an illustration of </w:t>
      </w:r>
      <w:r w:rsidR="391A6BE6" w:rsidRPr="00F91661">
        <w:rPr>
          <w:rFonts w:asciiTheme="minorHAnsi" w:hAnsiTheme="minorHAnsi" w:cstheme="minorHAnsi"/>
          <w:b w:val="0"/>
          <w:bCs w:val="0"/>
        </w:rPr>
        <w:t xml:space="preserve">a SSAP </w:t>
      </w:r>
      <w:r w:rsidR="37E1AAAE" w:rsidRPr="00F91661">
        <w:rPr>
          <w:rFonts w:asciiTheme="minorHAnsi" w:hAnsiTheme="minorHAnsi" w:cstheme="minorHAnsi"/>
          <w:b w:val="0"/>
          <w:bCs w:val="0"/>
        </w:rPr>
        <w:t xml:space="preserve">Status section </w:t>
      </w:r>
      <w:r w:rsidR="00140E14" w:rsidRPr="00F91661">
        <w:rPr>
          <w:rFonts w:asciiTheme="minorHAnsi" w:hAnsiTheme="minorHAnsi" w:cstheme="minorHAnsi"/>
          <w:b w:val="0"/>
          <w:bCs w:val="0"/>
        </w:rPr>
        <w:t xml:space="preserve">from </w:t>
      </w:r>
      <w:r w:rsidR="00140E14" w:rsidRPr="00F91661">
        <w:rPr>
          <w:rFonts w:asciiTheme="minorHAnsi" w:hAnsiTheme="minorHAnsi" w:cstheme="minorHAnsi"/>
          <w:b w:val="0"/>
          <w:bCs w:val="0"/>
          <w:i/>
          <w:iCs/>
        </w:rPr>
        <w:t>SSAP No. 32—Preferred Stock</w:t>
      </w:r>
      <w:r w:rsidR="00140E14" w:rsidRPr="00F91661">
        <w:rPr>
          <w:rFonts w:asciiTheme="minorHAnsi" w:hAnsiTheme="minorHAnsi" w:cstheme="minorHAnsi"/>
          <w:b w:val="0"/>
          <w:bCs w:val="0"/>
        </w:rPr>
        <w:t xml:space="preserve"> </w:t>
      </w:r>
      <w:r w:rsidR="37E1AAAE" w:rsidRPr="00F91661">
        <w:rPr>
          <w:rFonts w:asciiTheme="minorHAnsi" w:hAnsiTheme="minorHAnsi" w:cstheme="minorHAnsi"/>
          <w:b w:val="0"/>
          <w:bCs w:val="0"/>
        </w:rPr>
        <w:t>in the</w:t>
      </w:r>
      <w:r w:rsidRPr="00F91661">
        <w:rPr>
          <w:rFonts w:asciiTheme="minorHAnsi" w:hAnsiTheme="minorHAnsi" w:cstheme="minorHAnsi"/>
          <w:b w:val="0"/>
          <w:bCs w:val="0"/>
        </w:rPr>
        <w:t xml:space="preserve"> </w:t>
      </w:r>
      <w:r w:rsidR="493CE551" w:rsidRPr="00F91661">
        <w:rPr>
          <w:rFonts w:asciiTheme="minorHAnsi" w:hAnsiTheme="minorHAnsi" w:cstheme="minorHAnsi"/>
          <w:b w:val="0"/>
          <w:bCs w:val="0"/>
          <w:i/>
          <w:iCs/>
        </w:rPr>
        <w:t xml:space="preserve">As of March </w:t>
      </w:r>
      <w:r w:rsidRPr="00F91661">
        <w:rPr>
          <w:rFonts w:asciiTheme="minorHAnsi" w:hAnsiTheme="minorHAnsi" w:cstheme="minorHAnsi"/>
          <w:b w:val="0"/>
          <w:bCs w:val="0"/>
          <w:i/>
          <w:iCs/>
        </w:rPr>
        <w:t>2025 Accounting Practices and Procedures Manual</w:t>
      </w:r>
      <w:r w:rsidR="427F8173" w:rsidRPr="00F91661">
        <w:rPr>
          <w:rFonts w:asciiTheme="minorHAnsi" w:hAnsiTheme="minorHAnsi" w:cstheme="minorHAnsi"/>
          <w:b w:val="0"/>
          <w:bCs w:val="0"/>
          <w:i/>
          <w:iCs/>
        </w:rPr>
        <w:t>:</w:t>
      </w:r>
      <w:r w:rsidRPr="00F91661">
        <w:rPr>
          <w:rFonts w:asciiTheme="minorHAnsi" w:hAnsiTheme="minorHAnsi" w:cstheme="minorHAnsi"/>
          <w:b w:val="0"/>
          <w:bCs w:val="0"/>
        </w:rPr>
        <w:t xml:space="preserve"> </w:t>
      </w:r>
    </w:p>
    <w:p w14:paraId="5B1926CF" w14:textId="77777777" w:rsidR="004B6231" w:rsidRPr="00F91661" w:rsidRDefault="004B6231" w:rsidP="002931B3">
      <w:pPr>
        <w:kinsoku w:val="0"/>
        <w:overflowPunct w:val="0"/>
        <w:autoSpaceDE w:val="0"/>
        <w:autoSpaceDN w:val="0"/>
        <w:adjustRightInd w:val="0"/>
        <w:spacing w:before="28"/>
        <w:ind w:left="40"/>
        <w:rPr>
          <w:rFonts w:asciiTheme="minorHAnsi" w:hAnsiTheme="minorHAnsi" w:cstheme="minorHAnsi"/>
          <w:i/>
          <w:iCs/>
          <w:sz w:val="22"/>
          <w:szCs w:val="22"/>
        </w:rPr>
      </w:pPr>
      <w:bookmarkStart w:id="1" w:name="_Hlk197633627"/>
    </w:p>
    <w:tbl>
      <w:tblPr>
        <w:tblStyle w:val="TableGrid"/>
        <w:tblW w:w="9565" w:type="dxa"/>
        <w:tblInd w:w="6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5605"/>
      </w:tblGrid>
      <w:tr w:rsidR="00A91E08" w:rsidRPr="00F91661" w14:paraId="51BAB1EA" w14:textId="77777777" w:rsidTr="74748C0F">
        <w:tc>
          <w:tcPr>
            <w:tcW w:w="3960" w:type="dxa"/>
            <w:tcMar>
              <w:top w:w="43" w:type="dxa"/>
              <w:left w:w="115" w:type="dxa"/>
              <w:bottom w:w="43" w:type="dxa"/>
              <w:right w:w="115" w:type="dxa"/>
            </w:tcMar>
          </w:tcPr>
          <w:p w14:paraId="0DC56D1B" w14:textId="7E5F36FB" w:rsidR="00140E14" w:rsidRPr="00F91661" w:rsidRDefault="3968D032" w:rsidP="00140E14">
            <w:pPr>
              <w:keepNext/>
              <w:keepLines/>
              <w:tabs>
                <w:tab w:val="left" w:leader="dot" w:pos="3600"/>
              </w:tabs>
              <w:rPr>
                <w:rFonts w:asciiTheme="minorHAnsi" w:hAnsiTheme="minorHAnsi" w:cstheme="minorHAnsi"/>
                <w:sz w:val="22"/>
                <w:szCs w:val="22"/>
              </w:rPr>
            </w:pPr>
            <w:r w:rsidRPr="00F91661">
              <w:rPr>
                <w:rFonts w:asciiTheme="minorHAnsi" w:hAnsiTheme="minorHAnsi" w:cstheme="minorHAnsi"/>
                <w:sz w:val="22"/>
                <w:szCs w:val="22"/>
              </w:rPr>
              <w:lastRenderedPageBreak/>
              <w:t>Type of Issue</w:t>
            </w:r>
            <w:r w:rsidR="00A91E08" w:rsidRPr="00F91661">
              <w:rPr>
                <w:rFonts w:asciiTheme="minorHAnsi" w:hAnsiTheme="minorHAnsi" w:cstheme="minorHAnsi"/>
                <w:sz w:val="22"/>
                <w:szCs w:val="22"/>
              </w:rPr>
              <w:tab/>
            </w:r>
          </w:p>
        </w:tc>
        <w:tc>
          <w:tcPr>
            <w:tcW w:w="5605" w:type="dxa"/>
            <w:tcMar>
              <w:top w:w="43" w:type="dxa"/>
              <w:left w:w="115" w:type="dxa"/>
              <w:bottom w:w="43" w:type="dxa"/>
              <w:right w:w="115" w:type="dxa"/>
            </w:tcMar>
          </w:tcPr>
          <w:p w14:paraId="69F75D14" w14:textId="77777777" w:rsidR="00A91E08" w:rsidRPr="00F91661" w:rsidRDefault="3968D032" w:rsidP="74748C0F">
            <w:pPr>
              <w:keepNext/>
              <w:keepLines/>
              <w:tabs>
                <w:tab w:val="left" w:pos="2160"/>
              </w:tabs>
              <w:rPr>
                <w:rFonts w:asciiTheme="minorHAnsi" w:hAnsiTheme="minorHAnsi" w:cstheme="minorHAnsi"/>
                <w:sz w:val="22"/>
                <w:szCs w:val="22"/>
              </w:rPr>
            </w:pPr>
            <w:r w:rsidRPr="00F91661">
              <w:rPr>
                <w:rFonts w:asciiTheme="minorHAnsi" w:hAnsiTheme="minorHAnsi" w:cstheme="minorHAnsi"/>
                <w:sz w:val="22"/>
                <w:szCs w:val="22"/>
              </w:rPr>
              <w:t>Common Area</w:t>
            </w:r>
          </w:p>
        </w:tc>
      </w:tr>
      <w:tr w:rsidR="00A91E08" w:rsidRPr="00F91661" w14:paraId="559E98EA" w14:textId="77777777" w:rsidTr="74748C0F">
        <w:tc>
          <w:tcPr>
            <w:tcW w:w="3960" w:type="dxa"/>
            <w:tcMar>
              <w:top w:w="43" w:type="dxa"/>
              <w:left w:w="115" w:type="dxa"/>
              <w:bottom w:w="43" w:type="dxa"/>
              <w:right w:w="115" w:type="dxa"/>
            </w:tcMar>
          </w:tcPr>
          <w:p w14:paraId="02483C32" w14:textId="77777777" w:rsidR="00A91E08" w:rsidRPr="00F91661" w:rsidRDefault="3968D032" w:rsidP="74748C0F">
            <w:pPr>
              <w:keepNext/>
              <w:keepLines/>
              <w:tabs>
                <w:tab w:val="left" w:leader="dot" w:pos="3600"/>
              </w:tabs>
              <w:rPr>
                <w:rFonts w:asciiTheme="minorHAnsi" w:hAnsiTheme="minorHAnsi" w:cstheme="minorHAnsi"/>
                <w:sz w:val="22"/>
                <w:szCs w:val="22"/>
              </w:rPr>
            </w:pPr>
            <w:r w:rsidRPr="00F91661">
              <w:rPr>
                <w:rFonts w:asciiTheme="minorHAnsi" w:hAnsiTheme="minorHAnsi" w:cstheme="minorHAnsi"/>
                <w:sz w:val="22"/>
                <w:szCs w:val="22"/>
              </w:rPr>
              <w:t>Issued</w:t>
            </w:r>
            <w:r w:rsidR="00A91E08" w:rsidRPr="00F91661">
              <w:rPr>
                <w:rFonts w:asciiTheme="minorHAnsi" w:hAnsiTheme="minorHAnsi" w:cstheme="minorHAnsi"/>
                <w:sz w:val="22"/>
                <w:szCs w:val="22"/>
              </w:rPr>
              <w:tab/>
            </w:r>
          </w:p>
        </w:tc>
        <w:tc>
          <w:tcPr>
            <w:tcW w:w="5605" w:type="dxa"/>
            <w:tcMar>
              <w:top w:w="43" w:type="dxa"/>
              <w:left w:w="115" w:type="dxa"/>
              <w:bottom w:w="43" w:type="dxa"/>
              <w:right w:w="115" w:type="dxa"/>
            </w:tcMar>
          </w:tcPr>
          <w:p w14:paraId="283A0A01" w14:textId="77777777" w:rsidR="00A91E08" w:rsidRPr="00F91661" w:rsidRDefault="3968D032" w:rsidP="74748C0F">
            <w:pPr>
              <w:keepNext/>
              <w:keepLines/>
              <w:tabs>
                <w:tab w:val="left" w:pos="2160"/>
              </w:tabs>
              <w:rPr>
                <w:rFonts w:asciiTheme="minorHAnsi" w:hAnsiTheme="minorHAnsi" w:cstheme="minorHAnsi"/>
                <w:sz w:val="22"/>
                <w:szCs w:val="22"/>
              </w:rPr>
            </w:pPr>
            <w:r w:rsidRPr="00F91661">
              <w:rPr>
                <w:rFonts w:asciiTheme="minorHAnsi" w:hAnsiTheme="minorHAnsi" w:cstheme="minorHAnsi"/>
                <w:sz w:val="22"/>
                <w:szCs w:val="22"/>
              </w:rPr>
              <w:t>Initial Draft; Substantively revised July 30, 2020</w:t>
            </w:r>
          </w:p>
        </w:tc>
      </w:tr>
      <w:tr w:rsidR="00A91E08" w:rsidRPr="00F91661" w14:paraId="375529E8" w14:textId="77777777" w:rsidTr="74748C0F">
        <w:tc>
          <w:tcPr>
            <w:tcW w:w="3960" w:type="dxa"/>
            <w:tcMar>
              <w:top w:w="43" w:type="dxa"/>
              <w:left w:w="115" w:type="dxa"/>
              <w:bottom w:w="43" w:type="dxa"/>
              <w:right w:w="115" w:type="dxa"/>
            </w:tcMar>
          </w:tcPr>
          <w:p w14:paraId="405D1D9A" w14:textId="77777777" w:rsidR="00A91E08" w:rsidRPr="00F91661" w:rsidRDefault="3968D032" w:rsidP="74748C0F">
            <w:pPr>
              <w:keepNext/>
              <w:keepLines/>
              <w:tabs>
                <w:tab w:val="left" w:leader="dot" w:pos="3600"/>
              </w:tabs>
              <w:rPr>
                <w:rFonts w:asciiTheme="minorHAnsi" w:hAnsiTheme="minorHAnsi" w:cstheme="minorHAnsi"/>
                <w:sz w:val="22"/>
                <w:szCs w:val="22"/>
              </w:rPr>
            </w:pPr>
            <w:r w:rsidRPr="00F91661">
              <w:rPr>
                <w:rFonts w:asciiTheme="minorHAnsi" w:hAnsiTheme="minorHAnsi" w:cstheme="minorHAnsi"/>
                <w:sz w:val="22"/>
                <w:szCs w:val="22"/>
              </w:rPr>
              <w:t>Effective Date</w:t>
            </w:r>
            <w:r w:rsidR="00A91E08" w:rsidRPr="00F91661">
              <w:rPr>
                <w:rFonts w:asciiTheme="minorHAnsi" w:hAnsiTheme="minorHAnsi" w:cstheme="minorHAnsi"/>
                <w:sz w:val="22"/>
                <w:szCs w:val="22"/>
              </w:rPr>
              <w:tab/>
            </w:r>
          </w:p>
        </w:tc>
        <w:tc>
          <w:tcPr>
            <w:tcW w:w="5605" w:type="dxa"/>
            <w:tcMar>
              <w:top w:w="43" w:type="dxa"/>
              <w:left w:w="115" w:type="dxa"/>
              <w:bottom w:w="43" w:type="dxa"/>
              <w:right w:w="115" w:type="dxa"/>
            </w:tcMar>
          </w:tcPr>
          <w:p w14:paraId="4F45798E" w14:textId="77777777" w:rsidR="00A91E08" w:rsidRPr="00F91661" w:rsidRDefault="3968D032" w:rsidP="74748C0F">
            <w:pPr>
              <w:keepNext/>
              <w:keepLines/>
              <w:tabs>
                <w:tab w:val="left" w:pos="2160"/>
              </w:tabs>
              <w:rPr>
                <w:rFonts w:asciiTheme="minorHAnsi" w:hAnsiTheme="minorHAnsi" w:cstheme="minorHAnsi"/>
                <w:sz w:val="22"/>
                <w:szCs w:val="22"/>
              </w:rPr>
            </w:pPr>
            <w:r w:rsidRPr="00F91661">
              <w:rPr>
                <w:rFonts w:asciiTheme="minorHAnsi" w:hAnsiTheme="minorHAnsi" w:cstheme="minorHAnsi"/>
                <w:sz w:val="22"/>
                <w:szCs w:val="22"/>
              </w:rPr>
              <w:t>January 1, 2001; Substantive revisions detailed in Issue Paper No. 164 effective January 1, 2021</w:t>
            </w:r>
          </w:p>
        </w:tc>
      </w:tr>
      <w:tr w:rsidR="00A91E08" w:rsidRPr="00F91661" w14:paraId="55B44873" w14:textId="77777777" w:rsidTr="74748C0F">
        <w:tc>
          <w:tcPr>
            <w:tcW w:w="3960" w:type="dxa"/>
            <w:tcMar>
              <w:top w:w="43" w:type="dxa"/>
              <w:left w:w="115" w:type="dxa"/>
              <w:bottom w:w="43" w:type="dxa"/>
              <w:right w:w="115" w:type="dxa"/>
            </w:tcMar>
          </w:tcPr>
          <w:p w14:paraId="593583A5" w14:textId="77777777" w:rsidR="00A91E08" w:rsidRPr="00F91661" w:rsidRDefault="3968D032" w:rsidP="74748C0F">
            <w:pPr>
              <w:keepNext/>
              <w:keepLines/>
              <w:tabs>
                <w:tab w:val="left" w:leader="dot" w:pos="3600"/>
              </w:tabs>
              <w:rPr>
                <w:rFonts w:asciiTheme="minorHAnsi" w:hAnsiTheme="minorHAnsi" w:cstheme="minorHAnsi"/>
                <w:sz w:val="22"/>
                <w:szCs w:val="22"/>
              </w:rPr>
            </w:pPr>
            <w:r w:rsidRPr="00F91661">
              <w:rPr>
                <w:rFonts w:asciiTheme="minorHAnsi" w:hAnsiTheme="minorHAnsi" w:cstheme="minorHAnsi"/>
                <w:sz w:val="22"/>
                <w:szCs w:val="22"/>
              </w:rPr>
              <w:t>Affects</w:t>
            </w:r>
            <w:r w:rsidR="00A91E08" w:rsidRPr="00F91661">
              <w:rPr>
                <w:rFonts w:asciiTheme="minorHAnsi" w:hAnsiTheme="minorHAnsi" w:cstheme="minorHAnsi"/>
                <w:sz w:val="22"/>
                <w:szCs w:val="22"/>
              </w:rPr>
              <w:tab/>
            </w:r>
          </w:p>
        </w:tc>
        <w:tc>
          <w:tcPr>
            <w:tcW w:w="5605" w:type="dxa"/>
            <w:tcMar>
              <w:top w:w="43" w:type="dxa"/>
              <w:left w:w="115" w:type="dxa"/>
              <w:bottom w:w="43" w:type="dxa"/>
              <w:right w:w="115" w:type="dxa"/>
            </w:tcMar>
          </w:tcPr>
          <w:p w14:paraId="75082D06" w14:textId="77777777" w:rsidR="00A91E08" w:rsidRPr="00F91661" w:rsidRDefault="3968D032" w:rsidP="74748C0F">
            <w:pPr>
              <w:keepNext/>
              <w:keepLines/>
              <w:tabs>
                <w:tab w:val="left" w:pos="2160"/>
              </w:tabs>
              <w:rPr>
                <w:rFonts w:asciiTheme="minorHAnsi" w:hAnsiTheme="minorHAnsi" w:cstheme="minorHAnsi"/>
                <w:sz w:val="22"/>
                <w:szCs w:val="22"/>
              </w:rPr>
            </w:pPr>
            <w:r w:rsidRPr="00F91661">
              <w:rPr>
                <w:rFonts w:asciiTheme="minorHAnsi" w:hAnsiTheme="minorHAnsi" w:cstheme="minorHAnsi"/>
                <w:sz w:val="22"/>
                <w:szCs w:val="22"/>
              </w:rPr>
              <w:t>Supersedes SSAP No. 99 with guidance incorporated November 2010; Nullifies and incorporates INT 99-29</w:t>
            </w:r>
          </w:p>
        </w:tc>
      </w:tr>
      <w:tr w:rsidR="00A91E08" w:rsidRPr="00F91661" w14:paraId="390EF10D" w14:textId="77777777" w:rsidTr="74748C0F">
        <w:tc>
          <w:tcPr>
            <w:tcW w:w="3960" w:type="dxa"/>
            <w:tcMar>
              <w:top w:w="43" w:type="dxa"/>
              <w:left w:w="115" w:type="dxa"/>
              <w:bottom w:w="43" w:type="dxa"/>
              <w:right w:w="115" w:type="dxa"/>
            </w:tcMar>
          </w:tcPr>
          <w:p w14:paraId="004C34A1" w14:textId="77777777" w:rsidR="00A91E08" w:rsidRPr="00F91661" w:rsidRDefault="3968D032" w:rsidP="74748C0F">
            <w:pPr>
              <w:keepNext/>
              <w:keepLines/>
              <w:tabs>
                <w:tab w:val="left" w:leader="dot" w:pos="3600"/>
              </w:tabs>
              <w:rPr>
                <w:rFonts w:asciiTheme="minorHAnsi" w:hAnsiTheme="minorHAnsi" w:cstheme="minorHAnsi"/>
                <w:sz w:val="22"/>
                <w:szCs w:val="22"/>
              </w:rPr>
            </w:pPr>
            <w:r w:rsidRPr="00F91661">
              <w:rPr>
                <w:rFonts w:asciiTheme="minorHAnsi" w:hAnsiTheme="minorHAnsi" w:cstheme="minorHAnsi"/>
                <w:sz w:val="22"/>
                <w:szCs w:val="22"/>
              </w:rPr>
              <w:t>Affected by</w:t>
            </w:r>
            <w:r w:rsidR="00A91E08" w:rsidRPr="00F91661">
              <w:rPr>
                <w:rFonts w:asciiTheme="minorHAnsi" w:hAnsiTheme="minorHAnsi" w:cstheme="minorHAnsi"/>
                <w:sz w:val="22"/>
                <w:szCs w:val="22"/>
              </w:rPr>
              <w:tab/>
            </w:r>
          </w:p>
        </w:tc>
        <w:tc>
          <w:tcPr>
            <w:tcW w:w="5605" w:type="dxa"/>
            <w:tcMar>
              <w:top w:w="43" w:type="dxa"/>
              <w:left w:w="115" w:type="dxa"/>
              <w:bottom w:w="43" w:type="dxa"/>
              <w:right w:w="115" w:type="dxa"/>
            </w:tcMar>
          </w:tcPr>
          <w:p w14:paraId="068BB798" w14:textId="77777777" w:rsidR="00A91E08" w:rsidRPr="00F91661" w:rsidRDefault="3968D032" w:rsidP="74748C0F">
            <w:pPr>
              <w:keepNext/>
              <w:keepLines/>
              <w:tabs>
                <w:tab w:val="left" w:pos="2160"/>
              </w:tabs>
              <w:rPr>
                <w:rFonts w:asciiTheme="minorHAnsi" w:hAnsiTheme="minorHAnsi" w:cstheme="minorHAnsi"/>
                <w:sz w:val="22"/>
                <w:szCs w:val="22"/>
              </w:rPr>
            </w:pPr>
            <w:r w:rsidRPr="00F91661">
              <w:rPr>
                <w:rFonts w:asciiTheme="minorHAnsi" w:hAnsiTheme="minorHAnsi" w:cstheme="minorHAnsi"/>
                <w:sz w:val="22"/>
                <w:szCs w:val="22"/>
              </w:rPr>
              <w:t>No other pronouncements</w:t>
            </w:r>
          </w:p>
        </w:tc>
      </w:tr>
      <w:tr w:rsidR="00A91E08" w:rsidRPr="00F91661" w14:paraId="50C9249A" w14:textId="77777777" w:rsidTr="74748C0F">
        <w:tc>
          <w:tcPr>
            <w:tcW w:w="3960" w:type="dxa"/>
            <w:tcMar>
              <w:top w:w="43" w:type="dxa"/>
              <w:left w:w="115" w:type="dxa"/>
              <w:bottom w:w="43" w:type="dxa"/>
              <w:right w:w="115" w:type="dxa"/>
            </w:tcMar>
          </w:tcPr>
          <w:p w14:paraId="0D4255BB" w14:textId="77777777" w:rsidR="00A91E08" w:rsidRPr="00F91661" w:rsidRDefault="3968D032" w:rsidP="74748C0F">
            <w:pPr>
              <w:keepNext/>
              <w:keepLines/>
              <w:tabs>
                <w:tab w:val="left" w:leader="dot" w:pos="3600"/>
              </w:tabs>
              <w:rPr>
                <w:rFonts w:asciiTheme="minorHAnsi" w:hAnsiTheme="minorHAnsi" w:cstheme="minorHAnsi"/>
                <w:sz w:val="22"/>
                <w:szCs w:val="22"/>
              </w:rPr>
            </w:pPr>
            <w:r w:rsidRPr="00F91661">
              <w:rPr>
                <w:rFonts w:asciiTheme="minorHAnsi" w:hAnsiTheme="minorHAnsi" w:cstheme="minorHAnsi"/>
                <w:sz w:val="22"/>
                <w:szCs w:val="22"/>
              </w:rPr>
              <w:t>Interpreted by</w:t>
            </w:r>
            <w:r w:rsidR="00A91E08" w:rsidRPr="00F91661">
              <w:rPr>
                <w:rFonts w:asciiTheme="minorHAnsi" w:hAnsiTheme="minorHAnsi" w:cstheme="minorHAnsi"/>
                <w:sz w:val="22"/>
                <w:szCs w:val="22"/>
              </w:rPr>
              <w:tab/>
            </w:r>
          </w:p>
        </w:tc>
        <w:tc>
          <w:tcPr>
            <w:tcW w:w="5605" w:type="dxa"/>
            <w:tcMar>
              <w:top w:w="43" w:type="dxa"/>
              <w:left w:w="115" w:type="dxa"/>
              <w:bottom w:w="43" w:type="dxa"/>
              <w:right w:w="115" w:type="dxa"/>
            </w:tcMar>
          </w:tcPr>
          <w:p w14:paraId="44DF97A3" w14:textId="77777777" w:rsidR="00A91E08" w:rsidRPr="00F91661" w:rsidRDefault="3968D032" w:rsidP="74748C0F">
            <w:pPr>
              <w:keepNext/>
              <w:keepLines/>
              <w:tabs>
                <w:tab w:val="left" w:pos="2160"/>
              </w:tabs>
              <w:rPr>
                <w:rFonts w:asciiTheme="minorHAnsi" w:hAnsiTheme="minorHAnsi" w:cstheme="minorHAnsi"/>
                <w:sz w:val="22"/>
                <w:szCs w:val="22"/>
              </w:rPr>
            </w:pPr>
            <w:r w:rsidRPr="00F91661">
              <w:rPr>
                <w:rFonts w:asciiTheme="minorHAnsi" w:hAnsiTheme="minorHAnsi" w:cstheme="minorHAnsi"/>
                <w:sz w:val="22"/>
                <w:szCs w:val="22"/>
              </w:rPr>
              <w:t>INT 06-02; INT 06-07</w:t>
            </w:r>
          </w:p>
        </w:tc>
      </w:tr>
      <w:tr w:rsidR="00A91E08" w:rsidRPr="00F91661" w14:paraId="36627CC5" w14:textId="77777777" w:rsidTr="74748C0F">
        <w:tc>
          <w:tcPr>
            <w:tcW w:w="3960" w:type="dxa"/>
            <w:tcMar>
              <w:top w:w="43" w:type="dxa"/>
              <w:left w:w="115" w:type="dxa"/>
              <w:bottom w:w="43" w:type="dxa"/>
              <w:right w:w="115" w:type="dxa"/>
            </w:tcMar>
          </w:tcPr>
          <w:p w14:paraId="4F8E005C" w14:textId="77777777" w:rsidR="00A91E08" w:rsidRPr="00F91661" w:rsidRDefault="3968D032" w:rsidP="74748C0F">
            <w:pPr>
              <w:keepNext/>
              <w:keepLines/>
              <w:tabs>
                <w:tab w:val="left" w:leader="dot" w:pos="3600"/>
              </w:tabs>
              <w:rPr>
                <w:rFonts w:asciiTheme="minorHAnsi" w:hAnsiTheme="minorHAnsi" w:cstheme="minorHAnsi"/>
                <w:sz w:val="22"/>
                <w:szCs w:val="22"/>
              </w:rPr>
            </w:pPr>
            <w:r w:rsidRPr="00F91661">
              <w:rPr>
                <w:rFonts w:asciiTheme="minorHAnsi" w:hAnsiTheme="minorHAnsi" w:cstheme="minorHAnsi"/>
                <w:sz w:val="22"/>
                <w:szCs w:val="22"/>
              </w:rPr>
              <w:t>Relevant Appendix A Guidance</w:t>
            </w:r>
            <w:r w:rsidR="00A91E08" w:rsidRPr="00F91661">
              <w:rPr>
                <w:rFonts w:asciiTheme="minorHAnsi" w:hAnsiTheme="minorHAnsi" w:cstheme="minorHAnsi"/>
                <w:sz w:val="22"/>
                <w:szCs w:val="22"/>
              </w:rPr>
              <w:tab/>
            </w:r>
          </w:p>
        </w:tc>
        <w:tc>
          <w:tcPr>
            <w:tcW w:w="5605" w:type="dxa"/>
            <w:tcMar>
              <w:top w:w="43" w:type="dxa"/>
              <w:left w:w="115" w:type="dxa"/>
              <w:bottom w:w="43" w:type="dxa"/>
              <w:right w:w="115" w:type="dxa"/>
            </w:tcMar>
          </w:tcPr>
          <w:p w14:paraId="15B0B027" w14:textId="77777777" w:rsidR="00A91E08" w:rsidRPr="00F91661" w:rsidRDefault="3968D032" w:rsidP="74748C0F">
            <w:pPr>
              <w:keepNext/>
              <w:keepLines/>
              <w:tabs>
                <w:tab w:val="left" w:pos="2160"/>
              </w:tabs>
              <w:rPr>
                <w:rFonts w:asciiTheme="minorHAnsi" w:hAnsiTheme="minorHAnsi" w:cstheme="minorHAnsi"/>
                <w:sz w:val="22"/>
                <w:szCs w:val="22"/>
              </w:rPr>
            </w:pPr>
            <w:r w:rsidRPr="00F91661">
              <w:rPr>
                <w:rFonts w:asciiTheme="minorHAnsi" w:hAnsiTheme="minorHAnsi" w:cstheme="minorHAnsi"/>
                <w:sz w:val="22"/>
                <w:szCs w:val="22"/>
              </w:rPr>
              <w:t>None</w:t>
            </w:r>
          </w:p>
        </w:tc>
      </w:tr>
    </w:tbl>
    <w:p w14:paraId="11BC5F6C" w14:textId="62BAD2C5" w:rsidR="00A16ED5" w:rsidRPr="00F91661" w:rsidRDefault="00A16ED5" w:rsidP="00B30CA0">
      <w:pPr>
        <w:pStyle w:val="BodyText2"/>
        <w:rPr>
          <w:rFonts w:asciiTheme="minorHAnsi" w:hAnsiTheme="minorHAnsi" w:cstheme="minorHAnsi"/>
          <w:b w:val="0"/>
          <w:bCs w:val="0"/>
          <w:szCs w:val="22"/>
        </w:rPr>
      </w:pPr>
    </w:p>
    <w:p w14:paraId="0BDB1F1A" w14:textId="2D7C1B9F" w:rsidR="002A1316" w:rsidRPr="00F91661" w:rsidRDefault="159F9C6D" w:rsidP="00140E14">
      <w:pPr>
        <w:keepNext/>
        <w:keepLines/>
        <w:widowControl w:val="0"/>
        <w:spacing w:before="40" w:after="40"/>
        <w:jc w:val="both"/>
        <w:rPr>
          <w:rFonts w:asciiTheme="minorHAnsi" w:hAnsiTheme="minorHAnsi" w:cstheme="minorHAnsi"/>
          <w:sz w:val="22"/>
          <w:szCs w:val="22"/>
        </w:rPr>
      </w:pPr>
      <w:bookmarkStart w:id="2" w:name="SSAP_No._030"/>
      <w:bookmarkStart w:id="3" w:name="SSAP_No._032"/>
      <w:bookmarkEnd w:id="1"/>
      <w:bookmarkEnd w:id="2"/>
      <w:bookmarkEnd w:id="3"/>
      <w:r w:rsidRPr="00F91661">
        <w:rPr>
          <w:rFonts w:asciiTheme="minorHAnsi" w:hAnsiTheme="minorHAnsi" w:cstheme="minorHAnsi"/>
          <w:b/>
          <w:bCs/>
          <w:sz w:val="22"/>
          <w:szCs w:val="22"/>
        </w:rPr>
        <w:t xml:space="preserve">Activity to Date (issues previously addressed by </w:t>
      </w:r>
      <w:r w:rsidR="77CAAE7A" w:rsidRPr="00F91661">
        <w:rPr>
          <w:rFonts w:asciiTheme="minorHAnsi" w:hAnsiTheme="minorHAnsi" w:cstheme="minorHAnsi"/>
          <w:b/>
          <w:bCs/>
          <w:sz w:val="22"/>
          <w:szCs w:val="22"/>
        </w:rPr>
        <w:t xml:space="preserve">the </w:t>
      </w:r>
      <w:r w:rsidR="23CD295E" w:rsidRPr="00F91661">
        <w:rPr>
          <w:rFonts w:asciiTheme="minorHAnsi" w:hAnsiTheme="minorHAnsi" w:cstheme="minorHAnsi"/>
          <w:b/>
          <w:bCs/>
          <w:sz w:val="22"/>
          <w:szCs w:val="22"/>
        </w:rPr>
        <w:t>Working Group</w:t>
      </w:r>
      <w:r w:rsidRPr="00F91661">
        <w:rPr>
          <w:rFonts w:asciiTheme="minorHAnsi" w:hAnsiTheme="minorHAnsi" w:cstheme="minorHAnsi"/>
          <w:b/>
          <w:bCs/>
          <w:sz w:val="22"/>
          <w:szCs w:val="22"/>
        </w:rPr>
        <w:t xml:space="preserve">, Emerging Accounting Issues </w:t>
      </w:r>
      <w:r w:rsidR="23CD295E" w:rsidRPr="00F91661">
        <w:rPr>
          <w:rFonts w:asciiTheme="minorHAnsi" w:hAnsiTheme="minorHAnsi" w:cstheme="minorHAnsi"/>
          <w:b/>
          <w:bCs/>
          <w:sz w:val="22"/>
          <w:szCs w:val="22"/>
        </w:rPr>
        <w:t>(E) Working Group</w:t>
      </w:r>
      <w:r w:rsidRPr="00F91661">
        <w:rPr>
          <w:rFonts w:asciiTheme="minorHAnsi" w:hAnsiTheme="minorHAnsi" w:cstheme="minorHAnsi"/>
          <w:b/>
          <w:bCs/>
          <w:sz w:val="22"/>
          <w:szCs w:val="22"/>
        </w:rPr>
        <w:t>, SEC, FASB, other State Departments of Insurance or other NAIC groups)</w:t>
      </w:r>
      <w:r w:rsidRPr="00F91661">
        <w:rPr>
          <w:rFonts w:asciiTheme="minorHAnsi" w:hAnsiTheme="minorHAnsi" w:cstheme="minorHAnsi"/>
          <w:sz w:val="22"/>
          <w:szCs w:val="22"/>
        </w:rPr>
        <w:t>:</w:t>
      </w:r>
      <w:r w:rsidR="46A0C8CD" w:rsidRPr="00F91661">
        <w:rPr>
          <w:rFonts w:asciiTheme="minorHAnsi" w:hAnsiTheme="minorHAnsi" w:cstheme="minorHAnsi"/>
          <w:sz w:val="22"/>
          <w:szCs w:val="22"/>
        </w:rPr>
        <w:t xml:space="preserve"> </w:t>
      </w:r>
      <w:r w:rsidR="54EF7924" w:rsidRPr="00F91661">
        <w:rPr>
          <w:rFonts w:asciiTheme="minorHAnsi" w:hAnsiTheme="minorHAnsi" w:cstheme="minorHAnsi"/>
          <w:sz w:val="22"/>
          <w:szCs w:val="22"/>
        </w:rPr>
        <w:t xml:space="preserve">Agenda items </w:t>
      </w:r>
      <w:r w:rsidR="54EF7924" w:rsidRPr="00F91661">
        <w:rPr>
          <w:rFonts w:asciiTheme="minorHAnsi" w:hAnsiTheme="minorHAnsi" w:cstheme="minorHAnsi"/>
          <w:snapToGrid w:val="0"/>
          <w:sz w:val="22"/>
          <w:szCs w:val="22"/>
        </w:rPr>
        <w:t xml:space="preserve">2021-26EP and 2021-14 </w:t>
      </w:r>
      <w:r w:rsidR="54EF7924" w:rsidRPr="00F91661">
        <w:rPr>
          <w:rFonts w:asciiTheme="minorHAnsi" w:hAnsiTheme="minorHAnsi" w:cstheme="minorHAnsi"/>
          <w:sz w:val="22"/>
          <w:szCs w:val="22"/>
        </w:rPr>
        <w:t xml:space="preserve">were adopted in 2022 resulting in </w:t>
      </w:r>
      <w:r w:rsidR="3357B8FC" w:rsidRPr="00F91661">
        <w:rPr>
          <w:rFonts w:asciiTheme="minorHAnsi" w:hAnsiTheme="minorHAnsi" w:cstheme="minorHAnsi"/>
          <w:sz w:val="22"/>
          <w:szCs w:val="22"/>
        </w:rPr>
        <w:t xml:space="preserve">revisions to replace the term “substantive” with “new SSAP” or “new SAP concept” and to replace the term “nonsubstantive” with “SAP clarification” on a primarily prospective basis. </w:t>
      </w:r>
    </w:p>
    <w:p w14:paraId="7044CD15" w14:textId="77777777" w:rsidR="00A202AF" w:rsidRPr="00F91661" w:rsidRDefault="00A202AF" w:rsidP="00706B68">
      <w:pPr>
        <w:pStyle w:val="BodyText2"/>
        <w:rPr>
          <w:rFonts w:asciiTheme="minorHAnsi" w:eastAsia="MS Mincho" w:hAnsiTheme="minorHAnsi" w:cstheme="minorHAnsi"/>
          <w:b w:val="0"/>
          <w:szCs w:val="22"/>
          <w:lang w:eastAsia="ja-JP"/>
        </w:rPr>
      </w:pPr>
    </w:p>
    <w:p w14:paraId="1A7C9804" w14:textId="37F353B2" w:rsidR="002A1316" w:rsidRPr="00F91661" w:rsidRDefault="002A1316" w:rsidP="00B30CA0">
      <w:pPr>
        <w:pStyle w:val="BodyText"/>
        <w:rPr>
          <w:rFonts w:asciiTheme="minorHAnsi" w:hAnsiTheme="minorHAnsi" w:cstheme="minorHAnsi"/>
          <w:b/>
          <w:sz w:val="22"/>
          <w:szCs w:val="22"/>
        </w:rPr>
      </w:pPr>
      <w:r w:rsidRPr="00F91661">
        <w:rPr>
          <w:rFonts w:asciiTheme="minorHAnsi" w:hAnsiTheme="minorHAnsi" w:cstheme="minorHAnsi"/>
          <w:b/>
          <w:sz w:val="22"/>
          <w:szCs w:val="22"/>
        </w:rPr>
        <w:t xml:space="preserve">Information or </w:t>
      </w:r>
      <w:r w:rsidR="00DF407B" w:rsidRPr="00F91661">
        <w:rPr>
          <w:rFonts w:asciiTheme="minorHAnsi" w:hAnsiTheme="minorHAnsi" w:cstheme="minorHAnsi"/>
          <w:b/>
          <w:sz w:val="22"/>
          <w:szCs w:val="22"/>
        </w:rPr>
        <w:t>i</w:t>
      </w:r>
      <w:r w:rsidRPr="00F91661">
        <w:rPr>
          <w:rFonts w:asciiTheme="minorHAnsi" w:hAnsiTheme="minorHAnsi" w:cstheme="minorHAnsi"/>
          <w:b/>
          <w:sz w:val="22"/>
          <w:szCs w:val="22"/>
        </w:rPr>
        <w:t xml:space="preserve">ssues (included in </w:t>
      </w:r>
      <w:r w:rsidRPr="00F91661">
        <w:rPr>
          <w:rFonts w:asciiTheme="minorHAnsi" w:hAnsiTheme="minorHAnsi" w:cstheme="minorHAnsi"/>
          <w:b/>
          <w:i/>
          <w:sz w:val="22"/>
          <w:szCs w:val="22"/>
        </w:rPr>
        <w:t>Description of Issue</w:t>
      </w:r>
      <w:r w:rsidRPr="00F91661">
        <w:rPr>
          <w:rFonts w:asciiTheme="minorHAnsi" w:hAnsiTheme="minorHAnsi" w:cstheme="minorHAnsi"/>
          <w:b/>
          <w:sz w:val="22"/>
          <w:szCs w:val="22"/>
        </w:rPr>
        <w:t xml:space="preserve">) not previously contemplated by the </w:t>
      </w:r>
      <w:r w:rsidR="00004652" w:rsidRPr="00F91661">
        <w:rPr>
          <w:rFonts w:asciiTheme="minorHAnsi" w:hAnsiTheme="minorHAnsi" w:cstheme="minorHAnsi"/>
          <w:b/>
          <w:sz w:val="22"/>
          <w:szCs w:val="22"/>
        </w:rPr>
        <w:t>Working Group</w:t>
      </w:r>
      <w:r w:rsidRPr="00F91661">
        <w:rPr>
          <w:rFonts w:asciiTheme="minorHAnsi" w:hAnsiTheme="minorHAnsi" w:cstheme="minorHAnsi"/>
          <w:b/>
          <w:sz w:val="22"/>
          <w:szCs w:val="22"/>
        </w:rPr>
        <w:t>:</w:t>
      </w:r>
    </w:p>
    <w:p w14:paraId="38E08ED2" w14:textId="77777777" w:rsidR="002A1316" w:rsidRPr="00F91661" w:rsidRDefault="00FE7FAA" w:rsidP="00B30CA0">
      <w:pPr>
        <w:pStyle w:val="BodyText"/>
        <w:rPr>
          <w:rFonts w:asciiTheme="minorHAnsi" w:hAnsiTheme="minorHAnsi" w:cstheme="minorHAnsi"/>
          <w:bCs/>
          <w:sz w:val="22"/>
          <w:szCs w:val="22"/>
        </w:rPr>
      </w:pPr>
      <w:r w:rsidRPr="00F91661">
        <w:rPr>
          <w:rFonts w:asciiTheme="minorHAnsi" w:hAnsiTheme="minorHAnsi" w:cstheme="minorHAnsi"/>
          <w:bCs/>
          <w:sz w:val="22"/>
          <w:szCs w:val="22"/>
        </w:rPr>
        <w:t>None</w:t>
      </w:r>
    </w:p>
    <w:p w14:paraId="19D3DF10" w14:textId="77777777" w:rsidR="006B37DD" w:rsidRPr="00F91661" w:rsidRDefault="006B37DD" w:rsidP="00B30CA0">
      <w:pPr>
        <w:pStyle w:val="BodyText2"/>
        <w:rPr>
          <w:rFonts w:asciiTheme="minorHAnsi" w:hAnsiTheme="minorHAnsi" w:cstheme="minorHAnsi"/>
          <w:b w:val="0"/>
          <w:bCs w:val="0"/>
          <w:szCs w:val="22"/>
        </w:rPr>
      </w:pPr>
    </w:p>
    <w:p w14:paraId="70213B4E" w14:textId="0247DA37" w:rsidR="00490996" w:rsidRPr="00F91661" w:rsidRDefault="00490996" w:rsidP="00490996">
      <w:pPr>
        <w:pStyle w:val="Default"/>
        <w:rPr>
          <w:rFonts w:asciiTheme="minorHAnsi" w:hAnsiTheme="minorHAnsi" w:cstheme="minorHAnsi"/>
          <w:b/>
          <w:sz w:val="22"/>
          <w:szCs w:val="22"/>
        </w:rPr>
      </w:pPr>
      <w:r w:rsidRPr="00F91661">
        <w:rPr>
          <w:rFonts w:asciiTheme="minorHAnsi" w:hAnsiTheme="minorHAnsi" w:cstheme="minorHAnsi"/>
          <w:b/>
          <w:sz w:val="22"/>
          <w:szCs w:val="22"/>
        </w:rPr>
        <w:t>Convergence with International Financial Reporting Standards (IFRS):</w:t>
      </w:r>
      <w:r w:rsidR="009D53C3" w:rsidRPr="00F91661">
        <w:rPr>
          <w:rFonts w:asciiTheme="minorHAnsi" w:hAnsiTheme="minorHAnsi" w:cstheme="minorHAnsi"/>
          <w:b/>
          <w:sz w:val="22"/>
          <w:szCs w:val="22"/>
        </w:rPr>
        <w:t xml:space="preserve"> </w:t>
      </w:r>
      <w:r w:rsidR="009D53C3" w:rsidRPr="00F91661">
        <w:rPr>
          <w:rFonts w:asciiTheme="minorHAnsi" w:hAnsiTheme="minorHAnsi" w:cstheme="minorHAnsi"/>
          <w:bCs/>
          <w:color w:val="auto"/>
          <w:sz w:val="22"/>
          <w:szCs w:val="22"/>
        </w:rPr>
        <w:t xml:space="preserve">None </w:t>
      </w:r>
    </w:p>
    <w:p w14:paraId="7F25250C" w14:textId="77777777" w:rsidR="00126A21" w:rsidRPr="00F91661" w:rsidRDefault="00126A21" w:rsidP="00126A21">
      <w:pPr>
        <w:pStyle w:val="BodyText2"/>
        <w:rPr>
          <w:rFonts w:asciiTheme="minorHAnsi" w:hAnsiTheme="minorHAnsi" w:cstheme="minorHAnsi"/>
          <w:szCs w:val="22"/>
        </w:rPr>
      </w:pPr>
    </w:p>
    <w:p w14:paraId="7E58B5C6" w14:textId="59507854" w:rsidR="00126A21" w:rsidRPr="00F91661" w:rsidRDefault="00126A21" w:rsidP="00126A21">
      <w:pPr>
        <w:pStyle w:val="BodyText2"/>
        <w:rPr>
          <w:rFonts w:asciiTheme="minorHAnsi" w:hAnsiTheme="minorHAnsi" w:cstheme="minorHAnsi"/>
          <w:b w:val="0"/>
          <w:szCs w:val="22"/>
        </w:rPr>
      </w:pPr>
      <w:r w:rsidRPr="00F91661">
        <w:rPr>
          <w:rFonts w:asciiTheme="minorHAnsi" w:hAnsiTheme="minorHAnsi" w:cstheme="minorHAnsi"/>
          <w:szCs w:val="22"/>
        </w:rPr>
        <w:t xml:space="preserve">Staff Review Completed by: </w:t>
      </w:r>
      <w:r w:rsidRPr="00F91661">
        <w:rPr>
          <w:rFonts w:asciiTheme="minorHAnsi" w:hAnsiTheme="minorHAnsi" w:cstheme="minorHAnsi"/>
          <w:b w:val="0"/>
          <w:bCs w:val="0"/>
          <w:szCs w:val="22"/>
        </w:rPr>
        <w:t>Robin Marcotte – NAIC Staff</w:t>
      </w:r>
    </w:p>
    <w:p w14:paraId="45ED1F04" w14:textId="77777777" w:rsidR="006B37DD" w:rsidRPr="00F91661" w:rsidRDefault="006B37DD" w:rsidP="00490996">
      <w:pPr>
        <w:pStyle w:val="BodyText2"/>
        <w:rPr>
          <w:rFonts w:asciiTheme="minorHAnsi" w:hAnsiTheme="minorHAnsi" w:cstheme="minorHAnsi"/>
          <w:b w:val="0"/>
          <w:bCs w:val="0"/>
          <w:szCs w:val="22"/>
        </w:rPr>
      </w:pPr>
    </w:p>
    <w:p w14:paraId="3F458FAD" w14:textId="77777777" w:rsidR="001F0E48" w:rsidRPr="00F91661" w:rsidRDefault="002A1316" w:rsidP="004E2BB9">
      <w:pPr>
        <w:pStyle w:val="BodyText2"/>
        <w:rPr>
          <w:rFonts w:asciiTheme="minorHAnsi" w:hAnsiTheme="minorHAnsi" w:cstheme="minorHAnsi"/>
          <w:szCs w:val="22"/>
        </w:rPr>
      </w:pPr>
      <w:r w:rsidRPr="00F91661">
        <w:rPr>
          <w:rFonts w:asciiTheme="minorHAnsi" w:hAnsiTheme="minorHAnsi" w:cstheme="minorHAnsi"/>
          <w:szCs w:val="22"/>
        </w:rPr>
        <w:t>Staff Recommendation:</w:t>
      </w:r>
      <w:r w:rsidR="004128F1" w:rsidRPr="00F91661">
        <w:rPr>
          <w:rFonts w:asciiTheme="minorHAnsi" w:hAnsiTheme="minorHAnsi" w:cstheme="minorHAnsi"/>
          <w:szCs w:val="22"/>
        </w:rPr>
        <w:t xml:space="preserve"> NAIC s</w:t>
      </w:r>
      <w:r w:rsidR="00761440" w:rsidRPr="00F91661">
        <w:rPr>
          <w:rFonts w:asciiTheme="minorHAnsi" w:hAnsiTheme="minorHAnsi" w:cstheme="minorHAnsi"/>
          <w:szCs w:val="22"/>
        </w:rPr>
        <w:t>taff recommends</w:t>
      </w:r>
      <w:r w:rsidR="00D924B0" w:rsidRPr="00F91661">
        <w:rPr>
          <w:rFonts w:asciiTheme="minorHAnsi" w:hAnsiTheme="minorHAnsi" w:cstheme="minorHAnsi"/>
          <w:szCs w:val="22"/>
        </w:rPr>
        <w:t xml:space="preserve"> that the Working Group move this item to the active listing</w:t>
      </w:r>
      <w:r w:rsidR="00761440" w:rsidRPr="00F91661">
        <w:rPr>
          <w:rFonts w:asciiTheme="minorHAnsi" w:hAnsiTheme="minorHAnsi" w:cstheme="minorHAnsi"/>
          <w:szCs w:val="22"/>
        </w:rPr>
        <w:t xml:space="preserve">, categorized as </w:t>
      </w:r>
      <w:r w:rsidR="00806FC1" w:rsidRPr="00F91661">
        <w:rPr>
          <w:rFonts w:asciiTheme="minorHAnsi" w:hAnsiTheme="minorHAnsi" w:cstheme="minorHAnsi"/>
          <w:szCs w:val="22"/>
        </w:rPr>
        <w:t>a</w:t>
      </w:r>
      <w:r w:rsidR="00E01062" w:rsidRPr="00F91661">
        <w:rPr>
          <w:rFonts w:asciiTheme="minorHAnsi" w:hAnsiTheme="minorHAnsi" w:cstheme="minorHAnsi"/>
          <w:szCs w:val="22"/>
        </w:rPr>
        <w:t xml:space="preserve"> SAP</w:t>
      </w:r>
      <w:r w:rsidR="00806FC1" w:rsidRPr="00F91661">
        <w:rPr>
          <w:rFonts w:asciiTheme="minorHAnsi" w:hAnsiTheme="minorHAnsi" w:cstheme="minorHAnsi"/>
          <w:szCs w:val="22"/>
        </w:rPr>
        <w:t xml:space="preserve"> </w:t>
      </w:r>
      <w:r w:rsidR="00E01062" w:rsidRPr="00F91661">
        <w:rPr>
          <w:rFonts w:asciiTheme="minorHAnsi" w:hAnsiTheme="minorHAnsi" w:cstheme="minorHAnsi"/>
          <w:szCs w:val="22"/>
        </w:rPr>
        <w:t>clarification</w:t>
      </w:r>
      <w:r w:rsidR="007646F6" w:rsidRPr="00F91661">
        <w:rPr>
          <w:rFonts w:asciiTheme="minorHAnsi" w:hAnsiTheme="minorHAnsi" w:cstheme="minorHAnsi"/>
          <w:szCs w:val="22"/>
        </w:rPr>
        <w:t>,</w:t>
      </w:r>
      <w:r w:rsidR="00E01062" w:rsidRPr="00F91661">
        <w:rPr>
          <w:rFonts w:asciiTheme="minorHAnsi" w:hAnsiTheme="minorHAnsi" w:cstheme="minorHAnsi"/>
          <w:szCs w:val="22"/>
        </w:rPr>
        <w:t xml:space="preserve"> </w:t>
      </w:r>
      <w:r w:rsidR="00D924B0" w:rsidRPr="00F91661">
        <w:rPr>
          <w:rFonts w:asciiTheme="minorHAnsi" w:hAnsiTheme="minorHAnsi" w:cstheme="minorHAnsi"/>
          <w:szCs w:val="22"/>
        </w:rPr>
        <w:t>and expose</w:t>
      </w:r>
      <w:r w:rsidR="00FA4059" w:rsidRPr="00F91661">
        <w:rPr>
          <w:rFonts w:asciiTheme="minorHAnsi" w:hAnsiTheme="minorHAnsi" w:cstheme="minorHAnsi"/>
          <w:szCs w:val="22"/>
        </w:rPr>
        <w:t xml:space="preserve"> the following </w:t>
      </w:r>
      <w:r w:rsidR="00D924B0" w:rsidRPr="00F91661">
        <w:rPr>
          <w:rFonts w:asciiTheme="minorHAnsi" w:hAnsiTheme="minorHAnsi" w:cstheme="minorHAnsi"/>
          <w:szCs w:val="22"/>
        </w:rPr>
        <w:t>revisions</w:t>
      </w:r>
      <w:r w:rsidR="00134BCC" w:rsidRPr="00F91661">
        <w:rPr>
          <w:rFonts w:asciiTheme="minorHAnsi" w:hAnsiTheme="minorHAnsi" w:cstheme="minorHAnsi"/>
          <w:szCs w:val="22"/>
        </w:rPr>
        <w:t xml:space="preserve"> </w:t>
      </w:r>
      <w:r w:rsidR="005932E1" w:rsidRPr="00F91661">
        <w:rPr>
          <w:rFonts w:asciiTheme="minorHAnsi" w:hAnsiTheme="minorHAnsi" w:cstheme="minorHAnsi"/>
          <w:szCs w:val="22"/>
        </w:rPr>
        <w:t>as illustrated or listed below.</w:t>
      </w:r>
      <w:r w:rsidR="00D924B0" w:rsidRPr="00F91661">
        <w:rPr>
          <w:rFonts w:asciiTheme="minorHAnsi" w:hAnsiTheme="minorHAnsi" w:cstheme="minorHAnsi"/>
          <w:szCs w:val="22"/>
        </w:rPr>
        <w:t xml:space="preserve"> </w:t>
      </w:r>
    </w:p>
    <w:p w14:paraId="507EAD01" w14:textId="77777777" w:rsidR="001F0E48" w:rsidRPr="00F91661" w:rsidRDefault="001F0E48" w:rsidP="004E2BB9">
      <w:pPr>
        <w:pStyle w:val="BodyText2"/>
        <w:rPr>
          <w:rFonts w:asciiTheme="minorHAnsi" w:hAnsiTheme="minorHAnsi" w:cstheme="minorHAnsi"/>
          <w:szCs w:val="22"/>
        </w:rPr>
      </w:pPr>
    </w:p>
    <w:p w14:paraId="7A7D9116" w14:textId="07712248" w:rsidR="001F0E48" w:rsidRPr="00F91661" w:rsidRDefault="001F0E48" w:rsidP="004E2BB9">
      <w:pPr>
        <w:pStyle w:val="BodyText2"/>
        <w:rPr>
          <w:rFonts w:asciiTheme="minorHAnsi" w:hAnsiTheme="minorHAnsi" w:cstheme="minorHAnsi"/>
          <w:szCs w:val="22"/>
        </w:rPr>
      </w:pPr>
      <w:r w:rsidRPr="00F91661">
        <w:rPr>
          <w:rFonts w:asciiTheme="minorHAnsi" w:hAnsiTheme="minorHAnsi" w:cstheme="minorHAnsi"/>
          <w:szCs w:val="22"/>
        </w:rPr>
        <w:t>Status:</w:t>
      </w:r>
    </w:p>
    <w:p w14:paraId="6FB763A8" w14:textId="3C777BF4" w:rsidR="002E6533" w:rsidRPr="002E6533" w:rsidRDefault="000F7E34" w:rsidP="002E6533">
      <w:pPr>
        <w:pStyle w:val="BodyText2"/>
        <w:rPr>
          <w:rFonts w:asciiTheme="minorHAnsi" w:hAnsiTheme="minorHAnsi" w:cstheme="minorHAnsi"/>
          <w:b w:val="0"/>
          <w:bCs w:val="0"/>
          <w:szCs w:val="22"/>
        </w:rPr>
      </w:pPr>
      <w:r w:rsidRPr="00F91661">
        <w:rPr>
          <w:rFonts w:asciiTheme="minorHAnsi" w:hAnsiTheme="minorHAnsi" w:cstheme="minorHAnsi"/>
          <w:b w:val="0"/>
          <w:bCs w:val="0"/>
          <w:szCs w:val="22"/>
        </w:rPr>
        <w:t xml:space="preserve">On May 22, 2025, the Statutory Accounting Principles (E) Working Group exposed </w:t>
      </w:r>
      <w:r w:rsidR="00EB2382" w:rsidRPr="00F91661">
        <w:rPr>
          <w:rFonts w:asciiTheme="minorHAnsi" w:hAnsiTheme="minorHAnsi" w:cstheme="minorHAnsi"/>
          <w:b w:val="0"/>
          <w:bCs w:val="0"/>
          <w:szCs w:val="22"/>
        </w:rPr>
        <w:t xml:space="preserve">revisions to the Status section of </w:t>
      </w:r>
      <w:r w:rsidR="002120C8">
        <w:rPr>
          <w:rFonts w:asciiTheme="minorHAnsi" w:hAnsiTheme="minorHAnsi" w:cstheme="minorHAnsi"/>
          <w:b w:val="0"/>
          <w:bCs w:val="0"/>
          <w:szCs w:val="22"/>
        </w:rPr>
        <w:t>the statements of statutory accounting principles</w:t>
      </w:r>
      <w:r w:rsidR="00AC61A4">
        <w:rPr>
          <w:rFonts w:asciiTheme="minorHAnsi" w:hAnsiTheme="minorHAnsi" w:cstheme="minorHAnsi"/>
          <w:b w:val="0"/>
          <w:bCs w:val="0"/>
          <w:szCs w:val="22"/>
        </w:rPr>
        <w:t xml:space="preserve"> </w:t>
      </w:r>
      <w:r w:rsidR="00D01C86">
        <w:rPr>
          <w:rFonts w:asciiTheme="minorHAnsi" w:hAnsiTheme="minorHAnsi" w:cstheme="minorHAnsi"/>
          <w:b w:val="0"/>
          <w:bCs w:val="0"/>
          <w:szCs w:val="22"/>
        </w:rPr>
        <w:t xml:space="preserve">and </w:t>
      </w:r>
      <w:r w:rsidR="00616A2C">
        <w:rPr>
          <w:rFonts w:asciiTheme="minorHAnsi" w:hAnsiTheme="minorHAnsi" w:cstheme="minorHAnsi"/>
          <w:b w:val="0"/>
          <w:bCs w:val="0"/>
          <w:szCs w:val="22"/>
        </w:rPr>
        <w:t>a</w:t>
      </w:r>
      <w:r w:rsidR="00D01C86">
        <w:rPr>
          <w:rFonts w:asciiTheme="minorHAnsi" w:hAnsiTheme="minorHAnsi" w:cstheme="minorHAnsi"/>
          <w:b w:val="0"/>
          <w:bCs w:val="0"/>
          <w:szCs w:val="22"/>
        </w:rPr>
        <w:t xml:space="preserve"> minor </w:t>
      </w:r>
      <w:r w:rsidR="008761CF">
        <w:rPr>
          <w:rFonts w:asciiTheme="minorHAnsi" w:hAnsiTheme="minorHAnsi" w:cstheme="minorHAnsi"/>
          <w:b w:val="0"/>
          <w:bCs w:val="0"/>
          <w:szCs w:val="22"/>
        </w:rPr>
        <w:t xml:space="preserve">consistency </w:t>
      </w:r>
      <w:r w:rsidR="00D01C86">
        <w:rPr>
          <w:rFonts w:asciiTheme="minorHAnsi" w:hAnsiTheme="minorHAnsi" w:cstheme="minorHAnsi"/>
          <w:b w:val="0"/>
          <w:bCs w:val="0"/>
          <w:szCs w:val="22"/>
        </w:rPr>
        <w:t>revision</w:t>
      </w:r>
      <w:r w:rsidR="00022C9E">
        <w:rPr>
          <w:rFonts w:asciiTheme="minorHAnsi" w:hAnsiTheme="minorHAnsi" w:cstheme="minorHAnsi"/>
          <w:b w:val="0"/>
          <w:bCs w:val="0"/>
          <w:szCs w:val="22"/>
        </w:rPr>
        <w:t xml:space="preserve"> to the How to Use this Manual document</w:t>
      </w:r>
      <w:r w:rsidR="00D01C86">
        <w:rPr>
          <w:rFonts w:asciiTheme="minorHAnsi" w:hAnsiTheme="minorHAnsi" w:cstheme="minorHAnsi"/>
          <w:b w:val="0"/>
          <w:bCs w:val="0"/>
          <w:szCs w:val="22"/>
        </w:rPr>
        <w:t xml:space="preserve"> </w:t>
      </w:r>
      <w:r w:rsidR="00AC61A4">
        <w:rPr>
          <w:rFonts w:asciiTheme="minorHAnsi" w:hAnsiTheme="minorHAnsi" w:cstheme="minorHAnsi"/>
          <w:b w:val="0"/>
          <w:bCs w:val="0"/>
          <w:szCs w:val="22"/>
        </w:rPr>
        <w:t xml:space="preserve">as described </w:t>
      </w:r>
      <w:r w:rsidR="002E6533">
        <w:rPr>
          <w:rFonts w:asciiTheme="minorHAnsi" w:hAnsiTheme="minorHAnsi" w:cstheme="minorHAnsi"/>
          <w:b w:val="0"/>
          <w:bCs w:val="0"/>
          <w:szCs w:val="22"/>
        </w:rPr>
        <w:t>below.</w:t>
      </w:r>
      <w:r w:rsidR="00611DB6">
        <w:rPr>
          <w:rFonts w:asciiTheme="minorHAnsi" w:hAnsiTheme="minorHAnsi" w:cstheme="minorHAnsi"/>
          <w:b w:val="0"/>
          <w:bCs w:val="0"/>
          <w:szCs w:val="22"/>
        </w:rPr>
        <w:t xml:space="preserve"> These revisions are to update</w:t>
      </w:r>
      <w:r w:rsidR="008761CF">
        <w:rPr>
          <w:rFonts w:asciiTheme="minorHAnsi" w:hAnsiTheme="minorHAnsi" w:cstheme="minorHAnsi"/>
          <w:b w:val="0"/>
          <w:bCs w:val="0"/>
          <w:szCs w:val="22"/>
        </w:rPr>
        <w:t xml:space="preserve"> and</w:t>
      </w:r>
      <w:r w:rsidR="00611DB6">
        <w:rPr>
          <w:rFonts w:asciiTheme="minorHAnsi" w:hAnsiTheme="minorHAnsi" w:cstheme="minorHAnsi"/>
          <w:b w:val="0"/>
          <w:bCs w:val="0"/>
          <w:szCs w:val="22"/>
        </w:rPr>
        <w:t xml:space="preserve"> </w:t>
      </w:r>
      <w:r w:rsidR="008761CF">
        <w:rPr>
          <w:rFonts w:asciiTheme="minorHAnsi" w:hAnsiTheme="minorHAnsi" w:cstheme="minorHAnsi"/>
          <w:b w:val="0"/>
          <w:bCs w:val="0"/>
          <w:szCs w:val="22"/>
        </w:rPr>
        <w:t xml:space="preserve">streamline </w:t>
      </w:r>
      <w:r w:rsidR="00611DB6">
        <w:rPr>
          <w:rFonts w:asciiTheme="minorHAnsi" w:hAnsiTheme="minorHAnsi" w:cstheme="minorHAnsi"/>
          <w:b w:val="0"/>
          <w:bCs w:val="0"/>
          <w:szCs w:val="22"/>
        </w:rPr>
        <w:t>the Status section for changes in terminology</w:t>
      </w:r>
      <w:r w:rsidR="008761CF">
        <w:rPr>
          <w:rFonts w:asciiTheme="minorHAnsi" w:hAnsiTheme="minorHAnsi" w:cstheme="minorHAnsi"/>
          <w:b w:val="0"/>
          <w:bCs w:val="0"/>
          <w:szCs w:val="22"/>
        </w:rPr>
        <w:t xml:space="preserve"> etc.</w:t>
      </w:r>
      <w:r w:rsidR="002E6533">
        <w:rPr>
          <w:rFonts w:asciiTheme="minorHAnsi" w:hAnsiTheme="minorHAnsi" w:cstheme="minorHAnsi"/>
          <w:b w:val="0"/>
          <w:bCs w:val="0"/>
          <w:szCs w:val="22"/>
        </w:rPr>
        <w:t xml:space="preserve"> </w:t>
      </w:r>
      <w:r w:rsidR="002120C8">
        <w:rPr>
          <w:rFonts w:asciiTheme="minorHAnsi" w:hAnsiTheme="minorHAnsi" w:cstheme="minorHAnsi"/>
          <w:b w:val="0"/>
          <w:bCs w:val="0"/>
          <w:szCs w:val="22"/>
        </w:rPr>
        <w:t xml:space="preserve">The </w:t>
      </w:r>
      <w:r w:rsidR="002E6533" w:rsidRPr="002E6533">
        <w:rPr>
          <w:rFonts w:asciiTheme="minorHAnsi" w:hAnsiTheme="minorHAnsi" w:cstheme="minorHAnsi"/>
          <w:b w:val="0"/>
          <w:bCs w:val="0"/>
          <w:szCs w:val="22"/>
        </w:rPr>
        <w:t>chart of SSAPs where the status section is expected to be updated</w:t>
      </w:r>
      <w:r w:rsidR="002E6533">
        <w:rPr>
          <w:rFonts w:asciiTheme="minorHAnsi" w:hAnsiTheme="minorHAnsi" w:cstheme="minorHAnsi"/>
          <w:b w:val="0"/>
          <w:bCs w:val="0"/>
          <w:szCs w:val="22"/>
        </w:rPr>
        <w:t xml:space="preserve"> is noted below. However,</w:t>
      </w:r>
      <w:r w:rsidR="002E6533" w:rsidRPr="002E6533">
        <w:rPr>
          <w:rFonts w:asciiTheme="minorHAnsi" w:hAnsiTheme="minorHAnsi" w:cstheme="minorHAnsi"/>
          <w:b w:val="0"/>
          <w:bCs w:val="0"/>
          <w:szCs w:val="22"/>
        </w:rPr>
        <w:t xml:space="preserve"> if additional items are identified as the Manual is prepared for publication, the same procedures would apply. The revisions are proposed not to be tracked.</w:t>
      </w:r>
    </w:p>
    <w:p w14:paraId="52C9B609" w14:textId="77777777" w:rsidR="001F0E48" w:rsidRPr="00F91661" w:rsidRDefault="001F0E48" w:rsidP="004E2BB9">
      <w:pPr>
        <w:pStyle w:val="BodyText2"/>
        <w:rPr>
          <w:rFonts w:asciiTheme="minorHAnsi" w:hAnsiTheme="minorHAnsi" w:cstheme="minorHAnsi"/>
          <w:szCs w:val="22"/>
        </w:rPr>
      </w:pPr>
    </w:p>
    <w:p w14:paraId="40D3447A" w14:textId="0D29D45E" w:rsidR="00D0099E" w:rsidRPr="00F91661" w:rsidRDefault="00CF6993" w:rsidP="004E2BB9">
      <w:pPr>
        <w:pStyle w:val="BodyText2"/>
        <w:rPr>
          <w:rFonts w:asciiTheme="minorHAnsi" w:hAnsiTheme="minorHAnsi" w:cstheme="minorHAnsi"/>
          <w:szCs w:val="22"/>
        </w:rPr>
      </w:pPr>
      <w:r w:rsidRPr="00F91661">
        <w:rPr>
          <w:rFonts w:asciiTheme="minorHAnsi" w:hAnsiTheme="minorHAnsi" w:cstheme="minorHAnsi"/>
          <w:szCs w:val="22"/>
        </w:rPr>
        <w:t xml:space="preserve">The </w:t>
      </w:r>
      <w:r w:rsidR="001F0E48" w:rsidRPr="00F91661">
        <w:rPr>
          <w:rFonts w:asciiTheme="minorHAnsi" w:hAnsiTheme="minorHAnsi" w:cstheme="minorHAnsi"/>
          <w:szCs w:val="22"/>
        </w:rPr>
        <w:t xml:space="preserve">following </w:t>
      </w:r>
      <w:r w:rsidRPr="00F91661">
        <w:rPr>
          <w:rFonts w:asciiTheme="minorHAnsi" w:hAnsiTheme="minorHAnsi" w:cstheme="minorHAnsi"/>
          <w:szCs w:val="22"/>
        </w:rPr>
        <w:t>revisions</w:t>
      </w:r>
      <w:r w:rsidRPr="00F91661" w:rsidDel="001F0E48">
        <w:rPr>
          <w:rFonts w:asciiTheme="minorHAnsi" w:hAnsiTheme="minorHAnsi" w:cstheme="minorHAnsi"/>
          <w:szCs w:val="22"/>
        </w:rPr>
        <w:t xml:space="preserve"> </w:t>
      </w:r>
      <w:r w:rsidR="00137A43" w:rsidRPr="00F91661">
        <w:rPr>
          <w:rFonts w:asciiTheme="minorHAnsi" w:hAnsiTheme="minorHAnsi" w:cstheme="minorHAnsi"/>
          <w:szCs w:val="22"/>
        </w:rPr>
        <w:t xml:space="preserve">are </w:t>
      </w:r>
      <w:r w:rsidRPr="00F91661">
        <w:rPr>
          <w:rFonts w:asciiTheme="minorHAnsi" w:hAnsiTheme="minorHAnsi" w:cstheme="minorHAnsi"/>
          <w:szCs w:val="22"/>
        </w:rPr>
        <w:t xml:space="preserve">proposed </w:t>
      </w:r>
      <w:r w:rsidR="00137A43" w:rsidRPr="00F91661">
        <w:rPr>
          <w:rFonts w:asciiTheme="minorHAnsi" w:hAnsiTheme="minorHAnsi" w:cstheme="minorHAnsi"/>
          <w:szCs w:val="22"/>
        </w:rPr>
        <w:t xml:space="preserve">not </w:t>
      </w:r>
      <w:r w:rsidRPr="00F91661">
        <w:rPr>
          <w:rFonts w:asciiTheme="minorHAnsi" w:hAnsiTheme="minorHAnsi" w:cstheme="minorHAnsi"/>
          <w:szCs w:val="22"/>
        </w:rPr>
        <w:t>to be tracked.</w:t>
      </w:r>
    </w:p>
    <w:p w14:paraId="2FD05113" w14:textId="77777777" w:rsidR="00D0099E" w:rsidRPr="00F91661" w:rsidRDefault="00D0099E" w:rsidP="004E2BB9">
      <w:pPr>
        <w:pStyle w:val="BodyText2"/>
        <w:rPr>
          <w:rFonts w:asciiTheme="minorHAnsi" w:hAnsiTheme="minorHAnsi" w:cstheme="minorHAnsi"/>
          <w:szCs w:val="22"/>
        </w:rPr>
      </w:pPr>
    </w:p>
    <w:p w14:paraId="4258BC79" w14:textId="50B69E49" w:rsidR="00CF6993" w:rsidRPr="00F91661" w:rsidRDefault="6413D240" w:rsidP="00105C31">
      <w:pPr>
        <w:pStyle w:val="BodyText2"/>
        <w:numPr>
          <w:ilvl w:val="0"/>
          <w:numId w:val="28"/>
        </w:numPr>
        <w:spacing w:after="220"/>
        <w:rPr>
          <w:rFonts w:asciiTheme="minorHAnsi" w:hAnsiTheme="minorHAnsi" w:cstheme="minorHAnsi"/>
          <w:b w:val="0"/>
          <w:bCs w:val="0"/>
        </w:rPr>
      </w:pPr>
      <w:r w:rsidRPr="00F91661">
        <w:rPr>
          <w:rFonts w:asciiTheme="minorHAnsi" w:hAnsiTheme="minorHAnsi" w:cstheme="minorHAnsi"/>
          <w:b w:val="0"/>
          <w:bCs w:val="0"/>
        </w:rPr>
        <w:t xml:space="preserve">Make an edit in the “How to Use” </w:t>
      </w:r>
      <w:r w:rsidR="00140E14" w:rsidRPr="00F91661">
        <w:rPr>
          <w:rFonts w:asciiTheme="minorHAnsi" w:hAnsiTheme="minorHAnsi" w:cstheme="minorHAnsi"/>
          <w:b w:val="0"/>
          <w:bCs w:val="0"/>
        </w:rPr>
        <w:t>section</w:t>
      </w:r>
      <w:r w:rsidRPr="00F91661">
        <w:rPr>
          <w:rFonts w:asciiTheme="minorHAnsi" w:hAnsiTheme="minorHAnsi" w:cstheme="minorHAnsi"/>
          <w:b w:val="0"/>
          <w:bCs w:val="0"/>
        </w:rPr>
        <w:t xml:space="preserve"> </w:t>
      </w:r>
      <w:r w:rsidR="00140E14" w:rsidRPr="00F91661">
        <w:rPr>
          <w:rFonts w:asciiTheme="minorHAnsi" w:hAnsiTheme="minorHAnsi" w:cstheme="minorHAnsi"/>
          <w:b w:val="0"/>
          <w:bCs w:val="0"/>
        </w:rPr>
        <w:t>to replace</w:t>
      </w:r>
      <w:r w:rsidRPr="00F91661">
        <w:rPr>
          <w:rFonts w:asciiTheme="minorHAnsi" w:hAnsiTheme="minorHAnsi" w:cstheme="minorHAnsi"/>
          <w:b w:val="0"/>
          <w:bCs w:val="0"/>
        </w:rPr>
        <w:t xml:space="preserve"> </w:t>
      </w:r>
      <w:r w:rsidR="0152EF14" w:rsidRPr="00F91661">
        <w:rPr>
          <w:rFonts w:asciiTheme="minorHAnsi" w:hAnsiTheme="minorHAnsi" w:cstheme="minorHAnsi"/>
          <w:b w:val="0"/>
          <w:bCs w:val="0"/>
        </w:rPr>
        <w:t>“</w:t>
      </w:r>
      <w:r w:rsidRPr="00F91661">
        <w:rPr>
          <w:rFonts w:asciiTheme="minorHAnsi" w:hAnsiTheme="minorHAnsi" w:cstheme="minorHAnsi"/>
          <w:b w:val="0"/>
          <w:bCs w:val="0"/>
        </w:rPr>
        <w:t>substantive</w:t>
      </w:r>
      <w:r w:rsidR="169839DC" w:rsidRPr="00F91661">
        <w:rPr>
          <w:rFonts w:asciiTheme="minorHAnsi" w:hAnsiTheme="minorHAnsi" w:cstheme="minorHAnsi"/>
          <w:b w:val="0"/>
          <w:bCs w:val="0"/>
        </w:rPr>
        <w:t>”</w:t>
      </w:r>
      <w:r w:rsidR="51C0914D" w:rsidRPr="00F91661">
        <w:rPr>
          <w:rFonts w:asciiTheme="minorHAnsi" w:hAnsiTheme="minorHAnsi" w:cstheme="minorHAnsi"/>
          <w:b w:val="0"/>
          <w:bCs w:val="0"/>
        </w:rPr>
        <w:t xml:space="preserve"> with</w:t>
      </w:r>
      <w:r w:rsidRPr="00F91661">
        <w:rPr>
          <w:rFonts w:asciiTheme="minorHAnsi" w:hAnsiTheme="minorHAnsi" w:cstheme="minorHAnsi"/>
          <w:b w:val="0"/>
          <w:bCs w:val="0"/>
        </w:rPr>
        <w:t xml:space="preserve"> </w:t>
      </w:r>
      <w:r w:rsidR="1E741F8A" w:rsidRPr="00F91661">
        <w:rPr>
          <w:rFonts w:asciiTheme="minorHAnsi" w:hAnsiTheme="minorHAnsi" w:cstheme="minorHAnsi"/>
          <w:b w:val="0"/>
          <w:bCs w:val="0"/>
        </w:rPr>
        <w:t>“</w:t>
      </w:r>
      <w:r w:rsidRPr="00F91661">
        <w:rPr>
          <w:rFonts w:asciiTheme="minorHAnsi" w:hAnsiTheme="minorHAnsi" w:cstheme="minorHAnsi"/>
          <w:b w:val="0"/>
          <w:bCs w:val="0"/>
        </w:rPr>
        <w:t>conceptual,</w:t>
      </w:r>
      <w:r w:rsidR="50EF4B97" w:rsidRPr="00F91661">
        <w:rPr>
          <w:rFonts w:asciiTheme="minorHAnsi" w:hAnsiTheme="minorHAnsi" w:cstheme="minorHAnsi"/>
          <w:b w:val="0"/>
          <w:bCs w:val="0"/>
        </w:rPr>
        <w:t>”</w:t>
      </w:r>
      <w:r w:rsidRPr="00F91661">
        <w:rPr>
          <w:rFonts w:asciiTheme="minorHAnsi" w:hAnsiTheme="minorHAnsi" w:cstheme="minorHAnsi"/>
          <w:b w:val="0"/>
          <w:bCs w:val="0"/>
        </w:rPr>
        <w:t xml:space="preserve"> which is consistent with prior 2022 revisions in </w:t>
      </w:r>
      <w:r w:rsidRPr="00F91661">
        <w:rPr>
          <w:rFonts w:asciiTheme="minorHAnsi" w:hAnsiTheme="minorHAnsi" w:cstheme="minorHAnsi"/>
          <w:b w:val="0"/>
          <w:bCs w:val="0"/>
          <w:i/>
          <w:iCs/>
        </w:rPr>
        <w:t>the</w:t>
      </w:r>
      <w:r w:rsidR="7B387983" w:rsidRPr="00F91661">
        <w:rPr>
          <w:rFonts w:asciiTheme="minorHAnsi" w:hAnsiTheme="minorHAnsi" w:cstheme="minorHAnsi"/>
          <w:b w:val="0"/>
          <w:bCs w:val="0"/>
          <w:i/>
          <w:iCs/>
        </w:rPr>
        <w:t xml:space="preserve"> Accounting Practices and Procedures</w:t>
      </w:r>
      <w:r w:rsidRPr="00F91661">
        <w:rPr>
          <w:rFonts w:asciiTheme="minorHAnsi" w:hAnsiTheme="minorHAnsi" w:cstheme="minorHAnsi"/>
          <w:b w:val="0"/>
          <w:bCs w:val="0"/>
          <w:i/>
          <w:iCs/>
        </w:rPr>
        <w:t xml:space="preserve"> Manual</w:t>
      </w:r>
      <w:r w:rsidRPr="00F91661">
        <w:rPr>
          <w:rFonts w:asciiTheme="minorHAnsi" w:hAnsiTheme="minorHAnsi" w:cstheme="minorHAnsi"/>
          <w:b w:val="0"/>
          <w:bCs w:val="0"/>
        </w:rPr>
        <w:t xml:space="preserve">. </w:t>
      </w:r>
    </w:p>
    <w:p w14:paraId="1ACE585C" w14:textId="0E62ABA9" w:rsidR="00CF6993" w:rsidRPr="00F91661" w:rsidRDefault="6413D240" w:rsidP="00105C31">
      <w:pPr>
        <w:pStyle w:val="BodyText2"/>
        <w:numPr>
          <w:ilvl w:val="0"/>
          <w:numId w:val="28"/>
        </w:numPr>
        <w:spacing w:after="220"/>
        <w:rPr>
          <w:rFonts w:asciiTheme="minorHAnsi" w:hAnsiTheme="minorHAnsi" w:cstheme="minorHAnsi"/>
          <w:b w:val="0"/>
          <w:bCs w:val="0"/>
        </w:rPr>
      </w:pPr>
      <w:r w:rsidRPr="00F91661">
        <w:rPr>
          <w:rFonts w:asciiTheme="minorHAnsi" w:hAnsiTheme="minorHAnsi" w:cstheme="minorHAnsi"/>
          <w:b w:val="0"/>
          <w:bCs w:val="0"/>
        </w:rPr>
        <w:t xml:space="preserve">Remove the issue paper references in the </w:t>
      </w:r>
      <w:r w:rsidR="73AE7265" w:rsidRPr="00F91661">
        <w:rPr>
          <w:rFonts w:asciiTheme="minorHAnsi" w:hAnsiTheme="minorHAnsi" w:cstheme="minorHAnsi"/>
          <w:b w:val="0"/>
          <w:bCs w:val="0"/>
        </w:rPr>
        <w:t>S</w:t>
      </w:r>
      <w:r w:rsidRPr="00F91661">
        <w:rPr>
          <w:rFonts w:asciiTheme="minorHAnsi" w:hAnsiTheme="minorHAnsi" w:cstheme="minorHAnsi"/>
          <w:b w:val="0"/>
          <w:bCs w:val="0"/>
        </w:rPr>
        <w:t>tatus section</w:t>
      </w:r>
      <w:r w:rsidR="5B84F371" w:rsidRPr="00F91661">
        <w:rPr>
          <w:rFonts w:asciiTheme="minorHAnsi" w:hAnsiTheme="minorHAnsi" w:cstheme="minorHAnsi"/>
          <w:b w:val="0"/>
          <w:bCs w:val="0"/>
        </w:rPr>
        <w:t xml:space="preserve">. </w:t>
      </w:r>
    </w:p>
    <w:p w14:paraId="0A975F5F" w14:textId="4B143684" w:rsidR="00F31976" w:rsidRPr="00F91661" w:rsidRDefault="6413D240" w:rsidP="00105C31">
      <w:pPr>
        <w:pStyle w:val="BodyText2"/>
        <w:numPr>
          <w:ilvl w:val="0"/>
          <w:numId w:val="28"/>
        </w:numPr>
        <w:spacing w:after="220"/>
        <w:rPr>
          <w:rFonts w:asciiTheme="minorHAnsi" w:hAnsiTheme="minorHAnsi" w:cstheme="minorHAnsi"/>
          <w:b w:val="0"/>
          <w:bCs w:val="0"/>
        </w:rPr>
      </w:pPr>
      <w:r w:rsidRPr="00F91661">
        <w:rPr>
          <w:rFonts w:asciiTheme="minorHAnsi" w:hAnsiTheme="minorHAnsi" w:cstheme="minorHAnsi"/>
          <w:b w:val="0"/>
          <w:bCs w:val="0"/>
        </w:rPr>
        <w:t>Change “substantively revised</w:t>
      </w:r>
      <w:r w:rsidR="46A8D3E9" w:rsidRPr="00F91661">
        <w:rPr>
          <w:rFonts w:asciiTheme="minorHAnsi" w:hAnsiTheme="minorHAnsi" w:cstheme="minorHAnsi"/>
          <w:b w:val="0"/>
          <w:bCs w:val="0"/>
        </w:rPr>
        <w:t>”</w:t>
      </w:r>
      <w:r w:rsidRPr="00F91661">
        <w:rPr>
          <w:rFonts w:asciiTheme="minorHAnsi" w:hAnsiTheme="minorHAnsi" w:cstheme="minorHAnsi"/>
          <w:b w:val="0"/>
          <w:bCs w:val="0"/>
        </w:rPr>
        <w:t xml:space="preserve"> to “conceptually revised</w:t>
      </w:r>
      <w:r w:rsidR="7F35732E" w:rsidRPr="00F91661">
        <w:rPr>
          <w:rFonts w:asciiTheme="minorHAnsi" w:hAnsiTheme="minorHAnsi" w:cstheme="minorHAnsi"/>
          <w:b w:val="0"/>
          <w:bCs w:val="0"/>
        </w:rPr>
        <w:t>”</w:t>
      </w:r>
      <w:r w:rsidRPr="00F91661">
        <w:rPr>
          <w:rFonts w:asciiTheme="minorHAnsi" w:hAnsiTheme="minorHAnsi" w:cstheme="minorHAnsi"/>
          <w:b w:val="0"/>
          <w:bCs w:val="0"/>
        </w:rPr>
        <w:t xml:space="preserve"> in the </w:t>
      </w:r>
      <w:r w:rsidR="71E1E9A2" w:rsidRPr="00F91661">
        <w:rPr>
          <w:rFonts w:asciiTheme="minorHAnsi" w:hAnsiTheme="minorHAnsi" w:cstheme="minorHAnsi"/>
          <w:b w:val="0"/>
          <w:bCs w:val="0"/>
        </w:rPr>
        <w:t>S</w:t>
      </w:r>
      <w:r w:rsidRPr="00F91661">
        <w:rPr>
          <w:rFonts w:asciiTheme="minorHAnsi" w:hAnsiTheme="minorHAnsi" w:cstheme="minorHAnsi"/>
          <w:b w:val="0"/>
          <w:bCs w:val="0"/>
        </w:rPr>
        <w:t xml:space="preserve">tatus section and in the </w:t>
      </w:r>
      <w:r w:rsidR="1798E542" w:rsidRPr="00F91661">
        <w:rPr>
          <w:rFonts w:asciiTheme="minorHAnsi" w:hAnsiTheme="minorHAnsi" w:cstheme="minorHAnsi"/>
          <w:b w:val="0"/>
          <w:bCs w:val="0"/>
        </w:rPr>
        <w:t>E</w:t>
      </w:r>
      <w:r w:rsidRPr="00F91661">
        <w:rPr>
          <w:rFonts w:asciiTheme="minorHAnsi" w:hAnsiTheme="minorHAnsi" w:cstheme="minorHAnsi"/>
          <w:b w:val="0"/>
          <w:bCs w:val="0"/>
        </w:rPr>
        <w:t xml:space="preserve">ffective </w:t>
      </w:r>
      <w:r w:rsidR="34E12486" w:rsidRPr="00F91661">
        <w:rPr>
          <w:rFonts w:asciiTheme="minorHAnsi" w:hAnsiTheme="minorHAnsi" w:cstheme="minorHAnsi"/>
          <w:b w:val="0"/>
          <w:bCs w:val="0"/>
        </w:rPr>
        <w:t>D</w:t>
      </w:r>
      <w:r w:rsidRPr="00F91661">
        <w:rPr>
          <w:rFonts w:asciiTheme="minorHAnsi" w:hAnsiTheme="minorHAnsi" w:cstheme="minorHAnsi"/>
          <w:b w:val="0"/>
          <w:bCs w:val="0"/>
        </w:rPr>
        <w:t xml:space="preserve">ate section of the applicable statements, if appropriate. Note this does not intend to change the use of the word </w:t>
      </w:r>
      <w:r w:rsidR="03FEF97E" w:rsidRPr="00F91661">
        <w:rPr>
          <w:rFonts w:asciiTheme="minorHAnsi" w:hAnsiTheme="minorHAnsi" w:cstheme="minorHAnsi"/>
          <w:b w:val="0"/>
          <w:bCs w:val="0"/>
        </w:rPr>
        <w:t>“</w:t>
      </w:r>
      <w:r w:rsidRPr="00F91661">
        <w:rPr>
          <w:rFonts w:asciiTheme="minorHAnsi" w:hAnsiTheme="minorHAnsi" w:cstheme="minorHAnsi"/>
          <w:b w:val="0"/>
          <w:bCs w:val="0"/>
        </w:rPr>
        <w:t>substantive</w:t>
      </w:r>
      <w:r w:rsidR="53EB2F6A" w:rsidRPr="00F91661">
        <w:rPr>
          <w:rFonts w:asciiTheme="minorHAnsi" w:hAnsiTheme="minorHAnsi" w:cstheme="minorHAnsi"/>
          <w:b w:val="0"/>
          <w:bCs w:val="0"/>
        </w:rPr>
        <w:t>”</w:t>
      </w:r>
      <w:r w:rsidRPr="00F91661">
        <w:rPr>
          <w:rFonts w:asciiTheme="minorHAnsi" w:hAnsiTheme="minorHAnsi" w:cstheme="minorHAnsi"/>
          <w:b w:val="0"/>
          <w:bCs w:val="0"/>
        </w:rPr>
        <w:t xml:space="preserve"> in historical documents. The Status section and/or the </w:t>
      </w:r>
      <w:r w:rsidR="65269592" w:rsidRPr="00F91661">
        <w:rPr>
          <w:rFonts w:asciiTheme="minorHAnsi" w:hAnsiTheme="minorHAnsi" w:cstheme="minorHAnsi"/>
          <w:b w:val="0"/>
          <w:bCs w:val="0"/>
        </w:rPr>
        <w:t>E</w:t>
      </w:r>
      <w:r w:rsidRPr="00F91661">
        <w:rPr>
          <w:rFonts w:asciiTheme="minorHAnsi" w:hAnsiTheme="minorHAnsi" w:cstheme="minorHAnsi"/>
          <w:b w:val="0"/>
          <w:bCs w:val="0"/>
        </w:rPr>
        <w:t xml:space="preserve">ffective </w:t>
      </w:r>
      <w:r w:rsidR="44FCE465" w:rsidRPr="00F91661">
        <w:rPr>
          <w:rFonts w:asciiTheme="minorHAnsi" w:hAnsiTheme="minorHAnsi" w:cstheme="minorHAnsi"/>
          <w:b w:val="0"/>
          <w:bCs w:val="0"/>
        </w:rPr>
        <w:t>D</w:t>
      </w:r>
      <w:r w:rsidRPr="00F91661">
        <w:rPr>
          <w:rFonts w:asciiTheme="minorHAnsi" w:hAnsiTheme="minorHAnsi" w:cstheme="minorHAnsi"/>
          <w:b w:val="0"/>
          <w:bCs w:val="0"/>
        </w:rPr>
        <w:t>ate section of  SSAPs that currently refer to prior “substantive/</w:t>
      </w:r>
      <w:r w:rsidR="34EAA620" w:rsidRPr="00F91661">
        <w:rPr>
          <w:rFonts w:asciiTheme="minorHAnsi" w:hAnsiTheme="minorHAnsi" w:cstheme="minorHAnsi"/>
          <w:b w:val="0"/>
          <w:bCs w:val="0"/>
        </w:rPr>
        <w:t>s</w:t>
      </w:r>
      <w:r w:rsidRPr="00F91661">
        <w:rPr>
          <w:rFonts w:asciiTheme="minorHAnsi" w:hAnsiTheme="minorHAnsi" w:cstheme="minorHAnsi"/>
          <w:b w:val="0"/>
          <w:bCs w:val="0"/>
        </w:rPr>
        <w:t>ubstantively” revisions have been identified to be updated with “conceptual/conceptually” as appropriate to the context. The</w:t>
      </w:r>
      <w:r w:rsidR="14800D3D" w:rsidRPr="00F91661">
        <w:rPr>
          <w:rFonts w:asciiTheme="minorHAnsi" w:hAnsiTheme="minorHAnsi" w:cstheme="minorHAnsi"/>
          <w:b w:val="0"/>
          <w:bCs w:val="0"/>
        </w:rPr>
        <w:t xml:space="preserve"> following</w:t>
      </w:r>
      <w:r w:rsidRPr="00F91661">
        <w:rPr>
          <w:rFonts w:asciiTheme="minorHAnsi" w:hAnsiTheme="minorHAnsi" w:cstheme="minorHAnsi"/>
          <w:b w:val="0"/>
          <w:bCs w:val="0"/>
        </w:rPr>
        <w:t xml:space="preserve"> </w:t>
      </w:r>
      <w:r w:rsidR="76591283" w:rsidRPr="00F91661">
        <w:rPr>
          <w:rFonts w:asciiTheme="minorHAnsi" w:hAnsiTheme="minorHAnsi" w:cstheme="minorHAnsi"/>
          <w:b w:val="0"/>
          <w:bCs w:val="0"/>
        </w:rPr>
        <w:t xml:space="preserve">chart of </w:t>
      </w:r>
      <w:r w:rsidR="34DABF79" w:rsidRPr="00F91661">
        <w:rPr>
          <w:rFonts w:asciiTheme="minorHAnsi" w:hAnsiTheme="minorHAnsi" w:cstheme="minorHAnsi"/>
          <w:b w:val="0"/>
          <w:bCs w:val="0"/>
        </w:rPr>
        <w:t>anticipated</w:t>
      </w:r>
      <w:r w:rsidR="76591283" w:rsidRPr="00F91661">
        <w:rPr>
          <w:rFonts w:asciiTheme="minorHAnsi" w:hAnsiTheme="minorHAnsi" w:cstheme="minorHAnsi"/>
          <w:b w:val="0"/>
          <w:bCs w:val="0"/>
        </w:rPr>
        <w:t xml:space="preserve"> revisions </w:t>
      </w:r>
      <w:r w:rsidRPr="00F91661">
        <w:rPr>
          <w:rFonts w:asciiTheme="minorHAnsi" w:hAnsiTheme="minorHAnsi" w:cstheme="minorHAnsi"/>
          <w:b w:val="0"/>
          <w:bCs w:val="0"/>
        </w:rPr>
        <w:t xml:space="preserve">is believed to be an accurate </w:t>
      </w:r>
      <w:r w:rsidR="76CDC856" w:rsidRPr="00F91661">
        <w:rPr>
          <w:rFonts w:asciiTheme="minorHAnsi" w:hAnsiTheme="minorHAnsi" w:cstheme="minorHAnsi"/>
          <w:b w:val="0"/>
          <w:bCs w:val="0"/>
        </w:rPr>
        <w:t xml:space="preserve">account; however, </w:t>
      </w:r>
      <w:r w:rsidRPr="00F91661">
        <w:rPr>
          <w:rFonts w:asciiTheme="minorHAnsi" w:hAnsiTheme="minorHAnsi" w:cstheme="minorHAnsi"/>
          <w:b w:val="0"/>
          <w:bCs w:val="0"/>
        </w:rPr>
        <w:t>other item</w:t>
      </w:r>
      <w:r w:rsidR="63A348AE" w:rsidRPr="00F91661">
        <w:rPr>
          <w:rFonts w:asciiTheme="minorHAnsi" w:hAnsiTheme="minorHAnsi" w:cstheme="minorHAnsi"/>
          <w:b w:val="0"/>
          <w:bCs w:val="0"/>
        </w:rPr>
        <w:t>s</w:t>
      </w:r>
      <w:r w:rsidRPr="00F91661">
        <w:rPr>
          <w:rFonts w:asciiTheme="minorHAnsi" w:hAnsiTheme="minorHAnsi" w:cstheme="minorHAnsi"/>
          <w:b w:val="0"/>
          <w:bCs w:val="0"/>
        </w:rPr>
        <w:t xml:space="preserve"> identified </w:t>
      </w:r>
      <w:r w:rsidR="31B1103B" w:rsidRPr="00F91661">
        <w:rPr>
          <w:rFonts w:asciiTheme="minorHAnsi" w:hAnsiTheme="minorHAnsi" w:cstheme="minorHAnsi"/>
          <w:b w:val="0"/>
          <w:bCs w:val="0"/>
        </w:rPr>
        <w:t xml:space="preserve">as the </w:t>
      </w:r>
      <w:r w:rsidR="1997E8AB" w:rsidRPr="00F91661">
        <w:rPr>
          <w:rFonts w:asciiTheme="minorHAnsi" w:hAnsiTheme="minorHAnsi" w:cstheme="minorHAnsi"/>
          <w:b w:val="0"/>
          <w:bCs w:val="0"/>
        </w:rPr>
        <w:t xml:space="preserve">subsequent year’s </w:t>
      </w:r>
      <w:r w:rsidR="31B1103B" w:rsidRPr="00F91661">
        <w:rPr>
          <w:rFonts w:asciiTheme="minorHAnsi" w:hAnsiTheme="minorHAnsi" w:cstheme="minorHAnsi"/>
          <w:b w:val="0"/>
          <w:bCs w:val="0"/>
        </w:rPr>
        <w:t>Manual is being prepared for release</w:t>
      </w:r>
      <w:r w:rsidRPr="00F91661">
        <w:rPr>
          <w:rFonts w:asciiTheme="minorHAnsi" w:hAnsiTheme="minorHAnsi" w:cstheme="minorHAnsi"/>
          <w:b w:val="0"/>
          <w:bCs w:val="0"/>
        </w:rPr>
        <w:t xml:space="preserve"> would follow the same </w:t>
      </w:r>
      <w:r w:rsidR="41987E4E" w:rsidRPr="00F91661">
        <w:rPr>
          <w:rFonts w:asciiTheme="minorHAnsi" w:hAnsiTheme="minorHAnsi" w:cstheme="minorHAnsi"/>
          <w:b w:val="0"/>
          <w:bCs w:val="0"/>
        </w:rPr>
        <w:t>process.</w:t>
      </w:r>
    </w:p>
    <w:p w14:paraId="72E65C11" w14:textId="3D6E64B6" w:rsidR="00CF6993" w:rsidRPr="00F91661" w:rsidRDefault="76591283" w:rsidP="74748C0F">
      <w:pPr>
        <w:pStyle w:val="BodyText2"/>
        <w:numPr>
          <w:ilvl w:val="0"/>
          <w:numId w:val="28"/>
        </w:numPr>
        <w:rPr>
          <w:rFonts w:asciiTheme="minorHAnsi" w:hAnsiTheme="minorHAnsi" w:cstheme="minorHAnsi"/>
          <w:b w:val="0"/>
          <w:bCs w:val="0"/>
        </w:rPr>
      </w:pPr>
      <w:r w:rsidRPr="00F91661">
        <w:rPr>
          <w:rFonts w:asciiTheme="minorHAnsi" w:hAnsiTheme="minorHAnsi" w:cstheme="minorHAnsi"/>
          <w:b w:val="0"/>
          <w:bCs w:val="0"/>
        </w:rPr>
        <w:lastRenderedPageBreak/>
        <w:t>Remove a disclosure referenc</w:t>
      </w:r>
      <w:r w:rsidR="28F8CCF5" w:rsidRPr="00F91661">
        <w:rPr>
          <w:rFonts w:asciiTheme="minorHAnsi" w:hAnsiTheme="minorHAnsi" w:cstheme="minorHAnsi"/>
          <w:b w:val="0"/>
          <w:bCs w:val="0"/>
        </w:rPr>
        <w:t>ing a 2010</w:t>
      </w:r>
      <w:r w:rsidR="5B84F371" w:rsidRPr="00F91661">
        <w:rPr>
          <w:rFonts w:asciiTheme="minorHAnsi" w:hAnsiTheme="minorHAnsi" w:cstheme="minorHAnsi"/>
          <w:b w:val="0"/>
          <w:bCs w:val="0"/>
        </w:rPr>
        <w:t xml:space="preserve"> </w:t>
      </w:r>
      <w:r w:rsidR="181DD84D" w:rsidRPr="00F91661">
        <w:rPr>
          <w:rFonts w:asciiTheme="minorHAnsi" w:hAnsiTheme="minorHAnsi" w:cstheme="minorHAnsi"/>
          <w:b w:val="0"/>
          <w:bCs w:val="0"/>
        </w:rPr>
        <w:t xml:space="preserve">effective date of </w:t>
      </w:r>
      <w:r w:rsidRPr="00F91661">
        <w:rPr>
          <w:rFonts w:asciiTheme="minorHAnsi" w:hAnsiTheme="minorHAnsi" w:cstheme="minorHAnsi"/>
          <w:b w:val="0"/>
          <w:bCs w:val="0"/>
        </w:rPr>
        <w:t xml:space="preserve">the </w:t>
      </w:r>
      <w:r w:rsidR="71878737" w:rsidRPr="00F91661">
        <w:rPr>
          <w:rFonts w:asciiTheme="minorHAnsi" w:hAnsiTheme="minorHAnsi" w:cstheme="minorHAnsi"/>
          <w:b w:val="0"/>
          <w:bCs w:val="0"/>
        </w:rPr>
        <w:t>S</w:t>
      </w:r>
      <w:r w:rsidRPr="00F91661">
        <w:rPr>
          <w:rFonts w:asciiTheme="minorHAnsi" w:hAnsiTheme="minorHAnsi" w:cstheme="minorHAnsi"/>
          <w:b w:val="0"/>
          <w:bCs w:val="0"/>
        </w:rPr>
        <w:t xml:space="preserve">tatus section of </w:t>
      </w:r>
      <w:r w:rsidRPr="00F91661">
        <w:rPr>
          <w:rFonts w:asciiTheme="minorHAnsi" w:hAnsiTheme="minorHAnsi" w:cstheme="minorHAnsi"/>
          <w:b w:val="0"/>
          <w:bCs w:val="0"/>
          <w:i/>
          <w:iCs/>
        </w:rPr>
        <w:t>SSAP No. 56—Separate Accounts</w:t>
      </w:r>
      <w:r w:rsidR="181DD84D" w:rsidRPr="00F91661">
        <w:rPr>
          <w:rFonts w:asciiTheme="minorHAnsi" w:hAnsiTheme="minorHAnsi" w:cstheme="minorHAnsi"/>
          <w:b w:val="0"/>
          <w:bCs w:val="0"/>
        </w:rPr>
        <w:t xml:space="preserve">; as illustrated below. </w:t>
      </w:r>
      <w:r w:rsidR="28F8CCF5" w:rsidRPr="00F91661">
        <w:rPr>
          <w:rFonts w:asciiTheme="minorHAnsi" w:hAnsiTheme="minorHAnsi" w:cstheme="minorHAnsi"/>
          <w:b w:val="0"/>
          <w:bCs w:val="0"/>
        </w:rPr>
        <w:t xml:space="preserve">This </w:t>
      </w:r>
      <w:r w:rsidR="18EB3DE5" w:rsidRPr="00F91661">
        <w:rPr>
          <w:rFonts w:asciiTheme="minorHAnsi" w:hAnsiTheme="minorHAnsi" w:cstheme="minorHAnsi"/>
          <w:b w:val="0"/>
          <w:bCs w:val="0"/>
        </w:rPr>
        <w:t xml:space="preserve">wording is not needed in the </w:t>
      </w:r>
      <w:r w:rsidR="62EDCB74" w:rsidRPr="00F91661">
        <w:rPr>
          <w:rFonts w:asciiTheme="minorHAnsi" w:hAnsiTheme="minorHAnsi" w:cstheme="minorHAnsi"/>
          <w:b w:val="0"/>
          <w:bCs w:val="0"/>
        </w:rPr>
        <w:t>S</w:t>
      </w:r>
      <w:r w:rsidR="18EB3DE5" w:rsidRPr="00F91661">
        <w:rPr>
          <w:rFonts w:asciiTheme="minorHAnsi" w:hAnsiTheme="minorHAnsi" w:cstheme="minorHAnsi"/>
          <w:b w:val="0"/>
          <w:bCs w:val="0"/>
        </w:rPr>
        <w:t xml:space="preserve">tatus section, as was a nonsubstantive revision, which is noted in paragraph 44 of </w:t>
      </w:r>
      <w:r w:rsidR="5B84F371" w:rsidRPr="00F91661">
        <w:rPr>
          <w:rFonts w:asciiTheme="minorHAnsi" w:hAnsiTheme="minorHAnsi" w:cstheme="minorHAnsi"/>
          <w:b w:val="0"/>
          <w:bCs w:val="0"/>
        </w:rPr>
        <w:t>SSAP No. 56.</w:t>
      </w:r>
      <w:r w:rsidR="18EB3DE5" w:rsidRPr="00F91661">
        <w:rPr>
          <w:rFonts w:asciiTheme="minorHAnsi" w:hAnsiTheme="minorHAnsi" w:cstheme="minorHAnsi"/>
          <w:b w:val="0"/>
          <w:bCs w:val="0"/>
        </w:rPr>
        <w:t xml:space="preserve"> </w:t>
      </w:r>
    </w:p>
    <w:p w14:paraId="3E0C7369" w14:textId="77777777" w:rsidR="00884311" w:rsidRPr="00F91661" w:rsidRDefault="00884311" w:rsidP="00927E02">
      <w:pPr>
        <w:pStyle w:val="BodyText2"/>
        <w:ind w:left="720"/>
        <w:rPr>
          <w:rFonts w:asciiTheme="minorHAnsi" w:hAnsiTheme="minorHAnsi" w:cstheme="minorHAnsi"/>
          <w:b w:val="0"/>
          <w:bCs w:val="0"/>
          <w:szCs w:val="22"/>
        </w:rPr>
      </w:pPr>
    </w:p>
    <w:p w14:paraId="24441F3E" w14:textId="1EE0233B" w:rsidR="00CF6993" w:rsidRPr="00F91661" w:rsidRDefault="6413D240" w:rsidP="00140E14">
      <w:pPr>
        <w:pStyle w:val="BodyText2"/>
        <w:spacing w:after="220"/>
        <w:ind w:left="86"/>
        <w:rPr>
          <w:rFonts w:asciiTheme="minorHAnsi" w:hAnsiTheme="minorHAnsi" w:cstheme="minorHAnsi"/>
        </w:rPr>
      </w:pPr>
      <w:r w:rsidRPr="00F91661">
        <w:rPr>
          <w:rFonts w:asciiTheme="minorHAnsi" w:hAnsiTheme="minorHAnsi" w:cstheme="minorHAnsi"/>
        </w:rPr>
        <w:t>Proposed revision shown tracked:</w:t>
      </w:r>
    </w:p>
    <w:p w14:paraId="6D633891" w14:textId="0435EFFB" w:rsidR="00DF3C42" w:rsidRPr="00F91661" w:rsidRDefault="00DF3C42" w:rsidP="00DF3C42">
      <w:pPr>
        <w:pStyle w:val="BodyText2"/>
        <w:ind w:left="720"/>
        <w:rPr>
          <w:rFonts w:asciiTheme="minorHAnsi" w:hAnsiTheme="minorHAnsi" w:cstheme="minorHAnsi"/>
          <w:b w:val="0"/>
          <w:bCs w:val="0"/>
          <w:szCs w:val="22"/>
        </w:rPr>
      </w:pPr>
      <w:r w:rsidRPr="00F91661">
        <w:rPr>
          <w:rFonts w:asciiTheme="minorHAnsi" w:hAnsiTheme="minorHAnsi" w:cstheme="minorHAnsi"/>
          <w:b w:val="0"/>
          <w:bCs w:val="0"/>
          <w:szCs w:val="22"/>
        </w:rPr>
        <w:t>How to Use This Manual …</w:t>
      </w:r>
    </w:p>
    <w:p w14:paraId="127DFD60" w14:textId="77777777" w:rsidR="00DF3C42" w:rsidRPr="00F91661" w:rsidRDefault="00DF3C42" w:rsidP="00DF3C42">
      <w:pPr>
        <w:pStyle w:val="BodyText2"/>
        <w:ind w:left="720"/>
        <w:rPr>
          <w:rFonts w:asciiTheme="minorHAnsi" w:hAnsiTheme="minorHAnsi" w:cstheme="minorHAnsi"/>
          <w:b w:val="0"/>
          <w:bCs w:val="0"/>
          <w:szCs w:val="22"/>
        </w:rPr>
      </w:pPr>
    </w:p>
    <w:p w14:paraId="066E1888" w14:textId="77777777" w:rsidR="00DF3C42" w:rsidRPr="00F91661" w:rsidRDefault="0BB6501F" w:rsidP="74748C0F">
      <w:pPr>
        <w:pStyle w:val="BodyText2"/>
        <w:spacing w:after="120"/>
        <w:ind w:left="720"/>
        <w:rPr>
          <w:rFonts w:asciiTheme="minorHAnsi" w:hAnsiTheme="minorHAnsi" w:cstheme="minorHAnsi"/>
          <w:i/>
          <w:iCs/>
        </w:rPr>
      </w:pPr>
      <w:r w:rsidRPr="00F91661">
        <w:rPr>
          <w:rFonts w:asciiTheme="minorHAnsi" w:hAnsiTheme="minorHAnsi" w:cstheme="minorHAnsi"/>
          <w:i/>
          <w:iCs/>
        </w:rPr>
        <w:t>... to account for a certain item under NAIC SAP</w:t>
      </w:r>
    </w:p>
    <w:p w14:paraId="48AFC5EA" w14:textId="3F4DF651" w:rsidR="00DF3C42" w:rsidRPr="00F91661" w:rsidRDefault="00DF3C42" w:rsidP="00DF3C42">
      <w:pPr>
        <w:pStyle w:val="BodyText2"/>
        <w:ind w:left="720"/>
        <w:rPr>
          <w:rFonts w:asciiTheme="minorHAnsi" w:hAnsiTheme="minorHAnsi" w:cstheme="minorHAnsi"/>
          <w:b w:val="0"/>
          <w:bCs w:val="0"/>
          <w:szCs w:val="22"/>
        </w:rPr>
      </w:pPr>
      <w:r w:rsidRPr="00F91661">
        <w:rPr>
          <w:rFonts w:asciiTheme="minorHAnsi" w:hAnsiTheme="minorHAnsi" w:cstheme="minorHAnsi"/>
          <w:b w:val="0"/>
          <w:bCs w:val="0"/>
          <w:szCs w:val="22"/>
        </w:rPr>
        <w:t>As the SSAPs represent the highest level of NAIC statutory authority, readers should begin their search there. The Index to SSAPs is a useful tool to identify which SSAP(s) address the issue. Once the pertinent SSAP has been identified, it can be used to locate other documents that may also address the issue. On the SSAP cover page, readers will be referred to other SSAPs if there have been</w:t>
      </w:r>
      <w:r w:rsidRPr="00F91661">
        <w:rPr>
          <w:rFonts w:asciiTheme="minorHAnsi" w:hAnsiTheme="minorHAnsi" w:cstheme="minorHAnsi"/>
          <w:szCs w:val="22"/>
        </w:rPr>
        <w:t xml:space="preserve"> </w:t>
      </w:r>
      <w:del w:id="4" w:author="Marcotte, Robin" w:date="2025-05-08T18:28:00Z" w16du:dateUtc="2025-05-08T23:28:00Z">
        <w:r w:rsidRPr="00F91661" w:rsidDel="00DF3C42">
          <w:rPr>
            <w:rFonts w:asciiTheme="minorHAnsi" w:hAnsiTheme="minorHAnsi" w:cstheme="minorHAnsi"/>
            <w:b w:val="0"/>
            <w:bCs w:val="0"/>
            <w:szCs w:val="22"/>
          </w:rPr>
          <w:delText xml:space="preserve">substantive </w:delText>
        </w:r>
      </w:del>
      <w:ins w:id="5" w:author="Marcotte, Robin" w:date="2025-05-08T18:28:00Z" w16du:dateUtc="2025-05-08T23:28:00Z">
        <w:r w:rsidRPr="00F91661">
          <w:rPr>
            <w:rFonts w:asciiTheme="minorHAnsi" w:hAnsiTheme="minorHAnsi" w:cstheme="minorHAnsi"/>
            <w:b w:val="0"/>
            <w:bCs w:val="0"/>
            <w:szCs w:val="22"/>
          </w:rPr>
          <w:t xml:space="preserve">conceptual </w:t>
        </w:r>
      </w:ins>
      <w:r w:rsidRPr="00F91661">
        <w:rPr>
          <w:rFonts w:asciiTheme="minorHAnsi" w:hAnsiTheme="minorHAnsi" w:cstheme="minorHAnsi"/>
          <w:b w:val="0"/>
          <w:bCs w:val="0"/>
          <w:szCs w:val="22"/>
        </w:rPr>
        <w:t>changes made to it or INTs if there have been interpretations of the SSAP. Within the body of the SSAP, readers may be referred to Appendix A or C for further guidance. There is a reference located at the end of each SSAP to issue paper(s) used in the development of the SSAP. The DISCUSSION section of the issue paper provides documentation supporting the conclusions reached in the SSAP. As supported by the statutory hierarchy, readers should only utilize the issue papers as support to the SSAP as they ARE NOT authoritative. The Statutory Hierarchy contains a detailed listing of levels of authoritative literature.</w:t>
      </w:r>
    </w:p>
    <w:p w14:paraId="0D552864" w14:textId="77777777" w:rsidR="0048423A" w:rsidRPr="00F91661" w:rsidRDefault="0048423A" w:rsidP="0048423A">
      <w:pPr>
        <w:pStyle w:val="BodyText2"/>
        <w:rPr>
          <w:rFonts w:asciiTheme="minorHAnsi" w:hAnsiTheme="minorHAnsi" w:cstheme="minorHAnsi"/>
          <w:szCs w:val="22"/>
        </w:rPr>
      </w:pPr>
    </w:p>
    <w:p w14:paraId="456EFDB5" w14:textId="7F6F6526" w:rsidR="0048423A" w:rsidRPr="00F91661" w:rsidRDefault="40F1C60B" w:rsidP="00140E14">
      <w:pPr>
        <w:pStyle w:val="BodyText2"/>
        <w:keepNext/>
        <w:keepLines/>
        <w:rPr>
          <w:rFonts w:asciiTheme="minorHAnsi" w:hAnsiTheme="minorHAnsi" w:cstheme="minorHAnsi"/>
        </w:rPr>
      </w:pPr>
      <w:r w:rsidRPr="00F91661">
        <w:rPr>
          <w:rFonts w:asciiTheme="minorHAnsi" w:hAnsiTheme="minorHAnsi" w:cstheme="minorHAnsi"/>
        </w:rPr>
        <w:t>Below is an illustration of the revisions to SSAP No. 3</w:t>
      </w:r>
      <w:r w:rsidR="11116B71" w:rsidRPr="00F91661">
        <w:rPr>
          <w:rFonts w:asciiTheme="minorHAnsi" w:hAnsiTheme="minorHAnsi" w:cstheme="minorHAnsi"/>
        </w:rPr>
        <w:t>2</w:t>
      </w:r>
      <w:r w:rsidR="13E82EA8" w:rsidRPr="00F91661">
        <w:rPr>
          <w:rFonts w:asciiTheme="minorHAnsi" w:hAnsiTheme="minorHAnsi" w:cstheme="minorHAnsi"/>
        </w:rPr>
        <w:t xml:space="preserve">. Similar revisions will be made to the SSAPs noted in the </w:t>
      </w:r>
      <w:r w:rsidR="181DD84D" w:rsidRPr="00F91661">
        <w:rPr>
          <w:rFonts w:asciiTheme="minorHAnsi" w:hAnsiTheme="minorHAnsi" w:cstheme="minorHAnsi"/>
        </w:rPr>
        <w:t xml:space="preserve">chart of expected revisions on the following pages: </w:t>
      </w:r>
    </w:p>
    <w:p w14:paraId="3BD5C262" w14:textId="77777777" w:rsidR="00134BCC" w:rsidRPr="00F91661" w:rsidRDefault="00134BCC" w:rsidP="00140E14">
      <w:pPr>
        <w:keepNext/>
        <w:keepLines/>
        <w:rPr>
          <w:rFonts w:asciiTheme="minorHAnsi" w:hAnsiTheme="minorHAnsi" w:cstheme="minorHAnsi"/>
          <w:i/>
          <w:iCs/>
          <w:sz w:val="22"/>
          <w:szCs w:val="22"/>
        </w:rPr>
      </w:pPr>
    </w:p>
    <w:p w14:paraId="263D250B" w14:textId="758CF667" w:rsidR="002931B3" w:rsidRPr="00F91661" w:rsidRDefault="002931B3" w:rsidP="00140E14">
      <w:pPr>
        <w:keepNext/>
        <w:keepLines/>
        <w:rPr>
          <w:rFonts w:asciiTheme="minorHAnsi" w:hAnsiTheme="minorHAnsi" w:cstheme="minorHAnsi"/>
          <w:b/>
          <w:bCs/>
          <w:sz w:val="28"/>
          <w:szCs w:val="28"/>
        </w:rPr>
      </w:pPr>
      <w:r w:rsidRPr="00F91661">
        <w:rPr>
          <w:rFonts w:asciiTheme="minorHAnsi" w:hAnsiTheme="minorHAnsi" w:cstheme="minorHAnsi"/>
          <w:i/>
          <w:iCs/>
          <w:sz w:val="22"/>
          <w:szCs w:val="22"/>
        </w:rPr>
        <w:t>SSAP</w:t>
      </w:r>
      <w:r w:rsidRPr="00F91661">
        <w:rPr>
          <w:rFonts w:asciiTheme="minorHAnsi" w:hAnsiTheme="minorHAnsi" w:cstheme="minorHAnsi"/>
          <w:b/>
          <w:bCs/>
          <w:i/>
          <w:iCs/>
          <w:sz w:val="22"/>
          <w:szCs w:val="22"/>
        </w:rPr>
        <w:t xml:space="preserve"> </w:t>
      </w:r>
      <w:r w:rsidRPr="00F91661">
        <w:rPr>
          <w:rFonts w:asciiTheme="minorHAnsi" w:hAnsiTheme="minorHAnsi" w:cstheme="minorHAnsi"/>
          <w:i/>
          <w:iCs/>
          <w:sz w:val="22"/>
          <w:szCs w:val="22"/>
        </w:rPr>
        <w:t>No. 32</w:t>
      </w:r>
      <w:r w:rsidRPr="00F91661">
        <w:rPr>
          <w:rFonts w:asciiTheme="minorHAnsi" w:hAnsiTheme="minorHAnsi" w:cstheme="minorHAnsi"/>
          <w:b/>
          <w:bCs/>
          <w:i/>
          <w:iCs/>
          <w:sz w:val="22"/>
          <w:szCs w:val="22"/>
        </w:rPr>
        <w:t>—</w:t>
      </w:r>
      <w:r w:rsidRPr="00F91661">
        <w:rPr>
          <w:rFonts w:asciiTheme="minorHAnsi" w:hAnsiTheme="minorHAnsi" w:cstheme="minorHAnsi"/>
          <w:i/>
          <w:iCs/>
          <w:sz w:val="22"/>
          <w:szCs w:val="22"/>
        </w:rPr>
        <w:t>Preferred Stock</w:t>
      </w:r>
    </w:p>
    <w:p w14:paraId="12C2D7BD" w14:textId="77777777" w:rsidR="002931B3" w:rsidRPr="00F91661" w:rsidRDefault="002931B3" w:rsidP="002931B3">
      <w:pPr>
        <w:pStyle w:val="BodyText2"/>
        <w:rPr>
          <w:rFonts w:asciiTheme="minorHAnsi" w:hAnsiTheme="minorHAnsi" w:cstheme="minorHAnsi"/>
          <w:b w:val="0"/>
          <w:bCs w:val="0"/>
          <w:szCs w:val="22"/>
        </w:rPr>
      </w:pPr>
    </w:p>
    <w:tbl>
      <w:tblPr>
        <w:tblStyle w:val="TableGrid"/>
        <w:tblW w:w="9565" w:type="dxa"/>
        <w:tblInd w:w="6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5605"/>
      </w:tblGrid>
      <w:tr w:rsidR="00A91E08" w:rsidRPr="00F91661" w14:paraId="2B6B1F66" w14:textId="77777777" w:rsidTr="00810A7D">
        <w:tc>
          <w:tcPr>
            <w:tcW w:w="3960" w:type="dxa"/>
            <w:tcMar>
              <w:top w:w="43" w:type="dxa"/>
              <w:left w:w="115" w:type="dxa"/>
              <w:bottom w:w="43" w:type="dxa"/>
              <w:right w:w="115" w:type="dxa"/>
            </w:tcMar>
          </w:tcPr>
          <w:p w14:paraId="23F75068" w14:textId="77777777" w:rsidR="00A91E08" w:rsidRPr="00F91661" w:rsidRDefault="00A91E08" w:rsidP="00A91E08">
            <w:pPr>
              <w:tabs>
                <w:tab w:val="left" w:leader="dot" w:pos="3600"/>
              </w:tabs>
              <w:rPr>
                <w:rFonts w:asciiTheme="minorHAnsi" w:hAnsiTheme="minorHAnsi" w:cstheme="minorHAnsi"/>
                <w:sz w:val="22"/>
                <w:szCs w:val="20"/>
              </w:rPr>
            </w:pPr>
            <w:bookmarkStart w:id="6" w:name="_Hlk197634069"/>
            <w:r w:rsidRPr="00F91661">
              <w:rPr>
                <w:rFonts w:asciiTheme="minorHAnsi" w:hAnsiTheme="minorHAnsi" w:cstheme="minorHAnsi"/>
                <w:sz w:val="22"/>
                <w:szCs w:val="20"/>
              </w:rPr>
              <w:t>Type of Issue</w:t>
            </w:r>
            <w:r w:rsidRPr="00F91661">
              <w:rPr>
                <w:rFonts w:asciiTheme="minorHAnsi" w:hAnsiTheme="minorHAnsi" w:cstheme="minorHAnsi"/>
                <w:sz w:val="22"/>
                <w:szCs w:val="20"/>
              </w:rPr>
              <w:tab/>
            </w:r>
          </w:p>
        </w:tc>
        <w:tc>
          <w:tcPr>
            <w:tcW w:w="5605" w:type="dxa"/>
            <w:tcMar>
              <w:top w:w="43" w:type="dxa"/>
              <w:left w:w="115" w:type="dxa"/>
              <w:bottom w:w="43" w:type="dxa"/>
              <w:right w:w="115" w:type="dxa"/>
            </w:tcMar>
          </w:tcPr>
          <w:p w14:paraId="61D45FC6" w14:textId="77777777" w:rsidR="00A91E08" w:rsidRPr="00F91661" w:rsidRDefault="00A91E08" w:rsidP="00A91E08">
            <w:pPr>
              <w:tabs>
                <w:tab w:val="left" w:pos="2160"/>
              </w:tabs>
              <w:rPr>
                <w:rFonts w:asciiTheme="minorHAnsi" w:hAnsiTheme="minorHAnsi" w:cstheme="minorHAnsi"/>
                <w:sz w:val="22"/>
                <w:szCs w:val="20"/>
              </w:rPr>
            </w:pPr>
            <w:r w:rsidRPr="00F91661">
              <w:rPr>
                <w:rFonts w:asciiTheme="minorHAnsi" w:hAnsiTheme="minorHAnsi" w:cstheme="minorHAnsi"/>
                <w:sz w:val="22"/>
                <w:szCs w:val="20"/>
              </w:rPr>
              <w:t>Common Area</w:t>
            </w:r>
          </w:p>
        </w:tc>
      </w:tr>
      <w:tr w:rsidR="00A91E08" w:rsidRPr="00F91661" w14:paraId="2883ECAF" w14:textId="77777777" w:rsidTr="00810A7D">
        <w:tc>
          <w:tcPr>
            <w:tcW w:w="3960" w:type="dxa"/>
            <w:tcMar>
              <w:top w:w="43" w:type="dxa"/>
              <w:left w:w="115" w:type="dxa"/>
              <w:bottom w:w="43" w:type="dxa"/>
              <w:right w:w="115" w:type="dxa"/>
            </w:tcMar>
          </w:tcPr>
          <w:p w14:paraId="47A0582F" w14:textId="77777777" w:rsidR="00A91E08" w:rsidRPr="00F91661" w:rsidRDefault="00A91E08" w:rsidP="00A91E08">
            <w:pPr>
              <w:tabs>
                <w:tab w:val="left" w:leader="dot" w:pos="3600"/>
              </w:tabs>
              <w:rPr>
                <w:rFonts w:asciiTheme="minorHAnsi" w:hAnsiTheme="minorHAnsi" w:cstheme="minorHAnsi"/>
                <w:sz w:val="22"/>
                <w:szCs w:val="20"/>
              </w:rPr>
            </w:pPr>
            <w:r w:rsidRPr="00F91661">
              <w:rPr>
                <w:rFonts w:asciiTheme="minorHAnsi" w:hAnsiTheme="minorHAnsi" w:cstheme="minorHAnsi"/>
                <w:sz w:val="22"/>
                <w:szCs w:val="20"/>
              </w:rPr>
              <w:t>Issued</w:t>
            </w:r>
            <w:r w:rsidRPr="00F91661">
              <w:rPr>
                <w:rFonts w:asciiTheme="minorHAnsi" w:hAnsiTheme="minorHAnsi" w:cstheme="minorHAnsi"/>
                <w:sz w:val="22"/>
                <w:szCs w:val="20"/>
              </w:rPr>
              <w:tab/>
            </w:r>
          </w:p>
        </w:tc>
        <w:tc>
          <w:tcPr>
            <w:tcW w:w="5605" w:type="dxa"/>
            <w:tcMar>
              <w:top w:w="43" w:type="dxa"/>
              <w:left w:w="115" w:type="dxa"/>
              <w:bottom w:w="43" w:type="dxa"/>
              <w:right w:w="115" w:type="dxa"/>
            </w:tcMar>
          </w:tcPr>
          <w:p w14:paraId="6D63CB87" w14:textId="7CEA109F" w:rsidR="00A91E08" w:rsidRPr="00F91661" w:rsidRDefault="00A91E08" w:rsidP="00A91E08">
            <w:pPr>
              <w:tabs>
                <w:tab w:val="left" w:pos="2160"/>
              </w:tabs>
              <w:rPr>
                <w:rFonts w:asciiTheme="minorHAnsi" w:hAnsiTheme="minorHAnsi" w:cstheme="minorHAnsi"/>
                <w:sz w:val="22"/>
                <w:szCs w:val="20"/>
              </w:rPr>
            </w:pPr>
            <w:r w:rsidRPr="00F91661">
              <w:rPr>
                <w:rFonts w:asciiTheme="minorHAnsi" w:hAnsiTheme="minorHAnsi" w:cstheme="minorHAnsi"/>
                <w:sz w:val="22"/>
                <w:szCs w:val="20"/>
              </w:rPr>
              <w:t xml:space="preserve">Initial Draft; </w:t>
            </w:r>
            <w:del w:id="7" w:author="Marcotte, Robin" w:date="2025-05-08T22:01:00Z" w16du:dateUtc="2025-05-09T03:01:00Z">
              <w:r w:rsidRPr="00F91661" w:rsidDel="00A91E08">
                <w:rPr>
                  <w:rFonts w:asciiTheme="minorHAnsi" w:hAnsiTheme="minorHAnsi" w:cstheme="minorHAnsi"/>
                  <w:sz w:val="22"/>
                  <w:szCs w:val="20"/>
                </w:rPr>
                <w:delText xml:space="preserve">Substantively </w:delText>
              </w:r>
            </w:del>
            <w:ins w:id="8" w:author="Marcotte, Robin" w:date="2025-05-08T22:01:00Z" w16du:dateUtc="2025-05-09T03:01:00Z">
              <w:r w:rsidRPr="00F91661">
                <w:rPr>
                  <w:rFonts w:asciiTheme="minorHAnsi" w:hAnsiTheme="minorHAnsi" w:cstheme="minorHAnsi"/>
                  <w:sz w:val="22"/>
                  <w:szCs w:val="20"/>
                </w:rPr>
                <w:t xml:space="preserve">Conceptually </w:t>
              </w:r>
            </w:ins>
            <w:r w:rsidRPr="00F91661">
              <w:rPr>
                <w:rFonts w:asciiTheme="minorHAnsi" w:hAnsiTheme="minorHAnsi" w:cstheme="minorHAnsi"/>
                <w:sz w:val="22"/>
                <w:szCs w:val="20"/>
              </w:rPr>
              <w:t>revised July 30, 2020</w:t>
            </w:r>
          </w:p>
        </w:tc>
      </w:tr>
      <w:tr w:rsidR="00A91E08" w:rsidRPr="00F91661" w14:paraId="79C775E8" w14:textId="77777777" w:rsidTr="00810A7D">
        <w:tc>
          <w:tcPr>
            <w:tcW w:w="3960" w:type="dxa"/>
            <w:tcMar>
              <w:top w:w="43" w:type="dxa"/>
              <w:left w:w="115" w:type="dxa"/>
              <w:bottom w:w="43" w:type="dxa"/>
              <w:right w:w="115" w:type="dxa"/>
            </w:tcMar>
          </w:tcPr>
          <w:p w14:paraId="681BCC1D" w14:textId="77777777" w:rsidR="00A91E08" w:rsidRPr="00F91661" w:rsidRDefault="00A91E08" w:rsidP="00A91E08">
            <w:pPr>
              <w:tabs>
                <w:tab w:val="left" w:leader="dot" w:pos="3600"/>
              </w:tabs>
              <w:rPr>
                <w:rFonts w:asciiTheme="minorHAnsi" w:hAnsiTheme="minorHAnsi" w:cstheme="minorHAnsi"/>
                <w:sz w:val="22"/>
                <w:szCs w:val="20"/>
              </w:rPr>
            </w:pPr>
            <w:r w:rsidRPr="00F91661">
              <w:rPr>
                <w:rFonts w:asciiTheme="minorHAnsi" w:hAnsiTheme="minorHAnsi" w:cstheme="minorHAnsi"/>
                <w:sz w:val="22"/>
                <w:szCs w:val="20"/>
              </w:rPr>
              <w:t>Effective Date</w:t>
            </w:r>
            <w:r w:rsidRPr="00F91661">
              <w:rPr>
                <w:rFonts w:asciiTheme="minorHAnsi" w:hAnsiTheme="minorHAnsi" w:cstheme="minorHAnsi"/>
                <w:sz w:val="22"/>
                <w:szCs w:val="20"/>
              </w:rPr>
              <w:tab/>
            </w:r>
          </w:p>
        </w:tc>
        <w:tc>
          <w:tcPr>
            <w:tcW w:w="5605" w:type="dxa"/>
            <w:tcMar>
              <w:top w:w="43" w:type="dxa"/>
              <w:left w:w="115" w:type="dxa"/>
              <w:bottom w:w="43" w:type="dxa"/>
              <w:right w:w="115" w:type="dxa"/>
            </w:tcMar>
          </w:tcPr>
          <w:p w14:paraId="0D726CE0" w14:textId="162B472C" w:rsidR="00A91E08" w:rsidRPr="00F91661" w:rsidRDefault="00A91E08" w:rsidP="00A91E08">
            <w:pPr>
              <w:tabs>
                <w:tab w:val="left" w:pos="2160"/>
              </w:tabs>
              <w:rPr>
                <w:rFonts w:asciiTheme="minorHAnsi" w:hAnsiTheme="minorHAnsi" w:cstheme="minorHAnsi"/>
                <w:sz w:val="22"/>
                <w:szCs w:val="20"/>
              </w:rPr>
            </w:pPr>
            <w:r w:rsidRPr="00F91661">
              <w:rPr>
                <w:rFonts w:asciiTheme="minorHAnsi" w:hAnsiTheme="minorHAnsi" w:cstheme="minorHAnsi"/>
                <w:sz w:val="22"/>
                <w:szCs w:val="20"/>
              </w:rPr>
              <w:t xml:space="preserve">January 1, 2001; </w:t>
            </w:r>
            <w:del w:id="9" w:author="Marcotte, Robin" w:date="2025-05-08T22:01:00Z" w16du:dateUtc="2025-05-09T03:01:00Z">
              <w:r w:rsidRPr="00F91661" w:rsidDel="00A91E08">
                <w:rPr>
                  <w:rFonts w:asciiTheme="minorHAnsi" w:hAnsiTheme="minorHAnsi" w:cstheme="minorHAnsi"/>
                  <w:sz w:val="22"/>
                  <w:szCs w:val="20"/>
                </w:rPr>
                <w:delText xml:space="preserve">Substantive </w:delText>
              </w:r>
            </w:del>
            <w:ins w:id="10" w:author="Marcotte, Robin" w:date="2025-05-08T22:01:00Z" w16du:dateUtc="2025-05-09T03:01:00Z">
              <w:r w:rsidRPr="00F91661">
                <w:rPr>
                  <w:rFonts w:asciiTheme="minorHAnsi" w:hAnsiTheme="minorHAnsi" w:cstheme="minorHAnsi"/>
                  <w:sz w:val="22"/>
                  <w:szCs w:val="20"/>
                </w:rPr>
                <w:t>Con</w:t>
              </w:r>
            </w:ins>
            <w:ins w:id="11" w:author="Marcotte, Robin" w:date="2025-05-08T22:02:00Z" w16du:dateUtc="2025-05-09T03:02:00Z">
              <w:r w:rsidRPr="00F91661">
                <w:rPr>
                  <w:rFonts w:asciiTheme="minorHAnsi" w:hAnsiTheme="minorHAnsi" w:cstheme="minorHAnsi"/>
                  <w:sz w:val="22"/>
                  <w:szCs w:val="20"/>
                </w:rPr>
                <w:t xml:space="preserve">ceptual </w:t>
              </w:r>
            </w:ins>
            <w:r w:rsidRPr="00F91661">
              <w:rPr>
                <w:rFonts w:asciiTheme="minorHAnsi" w:hAnsiTheme="minorHAnsi" w:cstheme="minorHAnsi"/>
                <w:sz w:val="22"/>
                <w:szCs w:val="20"/>
              </w:rPr>
              <w:t xml:space="preserve">revisions </w:t>
            </w:r>
            <w:del w:id="12" w:author="Marcotte, Robin" w:date="2025-05-08T22:02:00Z" w16du:dateUtc="2025-05-09T03:02:00Z">
              <w:r w:rsidRPr="00F91661" w:rsidDel="00983182">
                <w:rPr>
                  <w:rFonts w:asciiTheme="minorHAnsi" w:hAnsiTheme="minorHAnsi" w:cstheme="minorHAnsi"/>
                  <w:sz w:val="22"/>
                  <w:szCs w:val="20"/>
                </w:rPr>
                <w:delText xml:space="preserve">detailed in Issue Paper No. 164 </w:delText>
              </w:r>
            </w:del>
            <w:r w:rsidRPr="00F91661">
              <w:rPr>
                <w:rFonts w:asciiTheme="minorHAnsi" w:hAnsiTheme="minorHAnsi" w:cstheme="minorHAnsi"/>
                <w:sz w:val="22"/>
                <w:szCs w:val="20"/>
              </w:rPr>
              <w:t>effective January 1, 2021</w:t>
            </w:r>
          </w:p>
        </w:tc>
      </w:tr>
      <w:tr w:rsidR="00A91E08" w:rsidRPr="00F91661" w14:paraId="1DE55255" w14:textId="77777777" w:rsidTr="00810A7D">
        <w:tc>
          <w:tcPr>
            <w:tcW w:w="3960" w:type="dxa"/>
            <w:tcMar>
              <w:top w:w="43" w:type="dxa"/>
              <w:left w:w="115" w:type="dxa"/>
              <w:bottom w:w="43" w:type="dxa"/>
              <w:right w:w="115" w:type="dxa"/>
            </w:tcMar>
          </w:tcPr>
          <w:p w14:paraId="74034FBF" w14:textId="77777777" w:rsidR="00A91E08" w:rsidRPr="00F91661" w:rsidRDefault="00A91E08" w:rsidP="00A91E08">
            <w:pPr>
              <w:tabs>
                <w:tab w:val="left" w:leader="dot" w:pos="3600"/>
              </w:tabs>
              <w:rPr>
                <w:rFonts w:asciiTheme="minorHAnsi" w:hAnsiTheme="minorHAnsi" w:cstheme="minorHAnsi"/>
                <w:sz w:val="22"/>
                <w:szCs w:val="20"/>
              </w:rPr>
            </w:pPr>
            <w:r w:rsidRPr="00F91661">
              <w:rPr>
                <w:rFonts w:asciiTheme="minorHAnsi" w:hAnsiTheme="minorHAnsi" w:cstheme="minorHAnsi"/>
                <w:sz w:val="22"/>
                <w:szCs w:val="20"/>
              </w:rPr>
              <w:t>Affects</w:t>
            </w:r>
            <w:r w:rsidRPr="00F91661">
              <w:rPr>
                <w:rFonts w:asciiTheme="minorHAnsi" w:hAnsiTheme="minorHAnsi" w:cstheme="minorHAnsi"/>
                <w:sz w:val="22"/>
                <w:szCs w:val="20"/>
              </w:rPr>
              <w:tab/>
            </w:r>
          </w:p>
        </w:tc>
        <w:tc>
          <w:tcPr>
            <w:tcW w:w="5605" w:type="dxa"/>
            <w:tcMar>
              <w:top w:w="43" w:type="dxa"/>
              <w:left w:w="115" w:type="dxa"/>
              <w:bottom w:w="43" w:type="dxa"/>
              <w:right w:w="115" w:type="dxa"/>
            </w:tcMar>
          </w:tcPr>
          <w:p w14:paraId="3E174600" w14:textId="77777777" w:rsidR="00A91E08" w:rsidRPr="00F91661" w:rsidRDefault="00A91E08" w:rsidP="00A91E08">
            <w:pPr>
              <w:tabs>
                <w:tab w:val="left" w:pos="2160"/>
              </w:tabs>
              <w:rPr>
                <w:rFonts w:asciiTheme="minorHAnsi" w:hAnsiTheme="minorHAnsi" w:cstheme="minorHAnsi"/>
                <w:sz w:val="22"/>
                <w:szCs w:val="20"/>
              </w:rPr>
            </w:pPr>
            <w:r w:rsidRPr="00F91661">
              <w:rPr>
                <w:rFonts w:asciiTheme="minorHAnsi" w:hAnsiTheme="minorHAnsi" w:cstheme="minorHAnsi"/>
                <w:sz w:val="22"/>
                <w:szCs w:val="22"/>
              </w:rPr>
              <w:t>Supersedes SSAP No. 99 with guidance incorporated November 2010; Nullifies and incorporates INT 99-29</w:t>
            </w:r>
          </w:p>
        </w:tc>
      </w:tr>
      <w:tr w:rsidR="00A91E08" w:rsidRPr="00F91661" w14:paraId="23B87731" w14:textId="77777777" w:rsidTr="00810A7D">
        <w:tc>
          <w:tcPr>
            <w:tcW w:w="3960" w:type="dxa"/>
            <w:tcMar>
              <w:top w:w="43" w:type="dxa"/>
              <w:left w:w="115" w:type="dxa"/>
              <w:bottom w:w="43" w:type="dxa"/>
              <w:right w:w="115" w:type="dxa"/>
            </w:tcMar>
          </w:tcPr>
          <w:p w14:paraId="019442AD" w14:textId="77777777" w:rsidR="00A91E08" w:rsidRPr="00F91661" w:rsidRDefault="00A91E08" w:rsidP="00A91E08">
            <w:pPr>
              <w:tabs>
                <w:tab w:val="left" w:leader="dot" w:pos="3600"/>
              </w:tabs>
              <w:rPr>
                <w:rFonts w:asciiTheme="minorHAnsi" w:hAnsiTheme="minorHAnsi" w:cstheme="minorHAnsi"/>
                <w:sz w:val="22"/>
                <w:szCs w:val="20"/>
              </w:rPr>
            </w:pPr>
            <w:r w:rsidRPr="00F91661">
              <w:rPr>
                <w:rFonts w:asciiTheme="minorHAnsi" w:hAnsiTheme="minorHAnsi" w:cstheme="minorHAnsi"/>
                <w:sz w:val="22"/>
                <w:szCs w:val="20"/>
              </w:rPr>
              <w:t>Affected by</w:t>
            </w:r>
            <w:r w:rsidRPr="00F91661">
              <w:rPr>
                <w:rFonts w:asciiTheme="minorHAnsi" w:hAnsiTheme="minorHAnsi" w:cstheme="minorHAnsi"/>
                <w:sz w:val="22"/>
                <w:szCs w:val="20"/>
              </w:rPr>
              <w:tab/>
            </w:r>
          </w:p>
        </w:tc>
        <w:tc>
          <w:tcPr>
            <w:tcW w:w="5605" w:type="dxa"/>
            <w:tcMar>
              <w:top w:w="43" w:type="dxa"/>
              <w:left w:w="115" w:type="dxa"/>
              <w:bottom w:w="43" w:type="dxa"/>
              <w:right w:w="115" w:type="dxa"/>
            </w:tcMar>
          </w:tcPr>
          <w:p w14:paraId="2FCE9860" w14:textId="77777777" w:rsidR="00A91E08" w:rsidRPr="00F91661" w:rsidRDefault="00A91E08" w:rsidP="00A91E08">
            <w:pPr>
              <w:tabs>
                <w:tab w:val="left" w:pos="2160"/>
              </w:tabs>
              <w:rPr>
                <w:rFonts w:asciiTheme="minorHAnsi" w:hAnsiTheme="minorHAnsi" w:cstheme="minorHAnsi"/>
                <w:sz w:val="22"/>
                <w:szCs w:val="20"/>
              </w:rPr>
            </w:pPr>
            <w:r w:rsidRPr="00F91661">
              <w:rPr>
                <w:rFonts w:asciiTheme="minorHAnsi" w:hAnsiTheme="minorHAnsi" w:cstheme="minorHAnsi"/>
                <w:sz w:val="22"/>
                <w:szCs w:val="20"/>
              </w:rPr>
              <w:t>No other pronouncements</w:t>
            </w:r>
          </w:p>
        </w:tc>
      </w:tr>
      <w:tr w:rsidR="00A91E08" w:rsidRPr="00F91661" w14:paraId="76DA501E" w14:textId="77777777" w:rsidTr="00810A7D">
        <w:tc>
          <w:tcPr>
            <w:tcW w:w="3960" w:type="dxa"/>
            <w:tcMar>
              <w:top w:w="43" w:type="dxa"/>
              <w:left w:w="115" w:type="dxa"/>
              <w:bottom w:w="43" w:type="dxa"/>
              <w:right w:w="115" w:type="dxa"/>
            </w:tcMar>
          </w:tcPr>
          <w:p w14:paraId="76C14962" w14:textId="77777777" w:rsidR="00A91E08" w:rsidRPr="00F91661" w:rsidRDefault="00A91E08" w:rsidP="00A91E08">
            <w:pPr>
              <w:tabs>
                <w:tab w:val="left" w:leader="dot" w:pos="3600"/>
              </w:tabs>
              <w:rPr>
                <w:rFonts w:asciiTheme="minorHAnsi" w:hAnsiTheme="minorHAnsi" w:cstheme="minorHAnsi"/>
                <w:sz w:val="22"/>
                <w:szCs w:val="20"/>
              </w:rPr>
            </w:pPr>
            <w:r w:rsidRPr="00F91661">
              <w:rPr>
                <w:rFonts w:asciiTheme="minorHAnsi" w:hAnsiTheme="minorHAnsi" w:cstheme="minorHAnsi"/>
                <w:sz w:val="22"/>
                <w:szCs w:val="20"/>
              </w:rPr>
              <w:t>Interpreted by</w:t>
            </w:r>
            <w:r w:rsidRPr="00F91661">
              <w:rPr>
                <w:rFonts w:asciiTheme="minorHAnsi" w:hAnsiTheme="minorHAnsi" w:cstheme="minorHAnsi"/>
                <w:sz w:val="22"/>
                <w:szCs w:val="20"/>
              </w:rPr>
              <w:tab/>
            </w:r>
          </w:p>
        </w:tc>
        <w:tc>
          <w:tcPr>
            <w:tcW w:w="5605" w:type="dxa"/>
            <w:tcMar>
              <w:top w:w="43" w:type="dxa"/>
              <w:left w:w="115" w:type="dxa"/>
              <w:bottom w:w="43" w:type="dxa"/>
              <w:right w:w="115" w:type="dxa"/>
            </w:tcMar>
          </w:tcPr>
          <w:p w14:paraId="70292E18" w14:textId="77777777" w:rsidR="00A91E08" w:rsidRPr="00F91661" w:rsidRDefault="00A91E08" w:rsidP="00A91E08">
            <w:pPr>
              <w:tabs>
                <w:tab w:val="left" w:pos="2160"/>
              </w:tabs>
              <w:rPr>
                <w:rFonts w:asciiTheme="minorHAnsi" w:hAnsiTheme="minorHAnsi" w:cstheme="minorHAnsi"/>
                <w:sz w:val="22"/>
                <w:szCs w:val="20"/>
              </w:rPr>
            </w:pPr>
            <w:r w:rsidRPr="00F91661">
              <w:rPr>
                <w:rFonts w:asciiTheme="minorHAnsi" w:hAnsiTheme="minorHAnsi" w:cstheme="minorHAnsi"/>
                <w:sz w:val="22"/>
                <w:szCs w:val="20"/>
              </w:rPr>
              <w:t>INT 06-02; INT 06-07</w:t>
            </w:r>
          </w:p>
        </w:tc>
      </w:tr>
      <w:tr w:rsidR="00A91E08" w:rsidRPr="00F91661" w14:paraId="75AB7336" w14:textId="77777777" w:rsidTr="00810A7D">
        <w:tc>
          <w:tcPr>
            <w:tcW w:w="3960" w:type="dxa"/>
            <w:tcMar>
              <w:top w:w="43" w:type="dxa"/>
              <w:left w:w="115" w:type="dxa"/>
              <w:bottom w:w="43" w:type="dxa"/>
              <w:right w:w="115" w:type="dxa"/>
            </w:tcMar>
          </w:tcPr>
          <w:p w14:paraId="3040836A" w14:textId="77777777" w:rsidR="00A91E08" w:rsidRPr="00F91661" w:rsidRDefault="00A91E08" w:rsidP="00A91E08">
            <w:pPr>
              <w:tabs>
                <w:tab w:val="left" w:leader="dot" w:pos="3600"/>
              </w:tabs>
              <w:rPr>
                <w:rFonts w:asciiTheme="minorHAnsi" w:hAnsiTheme="minorHAnsi" w:cstheme="minorHAnsi"/>
                <w:sz w:val="22"/>
                <w:szCs w:val="20"/>
              </w:rPr>
            </w:pPr>
            <w:r w:rsidRPr="00F91661">
              <w:rPr>
                <w:rFonts w:asciiTheme="minorHAnsi" w:hAnsiTheme="minorHAnsi" w:cstheme="minorHAnsi"/>
                <w:sz w:val="22"/>
                <w:szCs w:val="20"/>
              </w:rPr>
              <w:t>Relevant Appendix A Guidance</w:t>
            </w:r>
            <w:r w:rsidRPr="00F91661">
              <w:rPr>
                <w:rFonts w:asciiTheme="minorHAnsi" w:hAnsiTheme="minorHAnsi" w:cstheme="minorHAnsi"/>
                <w:sz w:val="22"/>
                <w:szCs w:val="20"/>
              </w:rPr>
              <w:tab/>
            </w:r>
          </w:p>
        </w:tc>
        <w:tc>
          <w:tcPr>
            <w:tcW w:w="5605" w:type="dxa"/>
            <w:tcMar>
              <w:top w:w="43" w:type="dxa"/>
              <w:left w:w="115" w:type="dxa"/>
              <w:bottom w:w="43" w:type="dxa"/>
              <w:right w:w="115" w:type="dxa"/>
            </w:tcMar>
          </w:tcPr>
          <w:p w14:paraId="35FE3E5E" w14:textId="77777777" w:rsidR="00A91E08" w:rsidRPr="00F91661" w:rsidRDefault="00A91E08" w:rsidP="00A91E08">
            <w:pPr>
              <w:tabs>
                <w:tab w:val="left" w:pos="2160"/>
              </w:tabs>
              <w:rPr>
                <w:rFonts w:asciiTheme="minorHAnsi" w:hAnsiTheme="minorHAnsi" w:cstheme="minorHAnsi"/>
                <w:sz w:val="22"/>
                <w:szCs w:val="20"/>
              </w:rPr>
            </w:pPr>
            <w:r w:rsidRPr="00F91661">
              <w:rPr>
                <w:rFonts w:asciiTheme="minorHAnsi" w:hAnsiTheme="minorHAnsi" w:cstheme="minorHAnsi"/>
                <w:sz w:val="22"/>
                <w:szCs w:val="20"/>
              </w:rPr>
              <w:t>None</w:t>
            </w:r>
          </w:p>
        </w:tc>
      </w:tr>
      <w:bookmarkEnd w:id="6"/>
    </w:tbl>
    <w:p w14:paraId="5E7A622E" w14:textId="77777777" w:rsidR="00CC5596" w:rsidRPr="00F91661" w:rsidRDefault="00CC5596" w:rsidP="00810A7D">
      <w:pPr>
        <w:pStyle w:val="BodyText2"/>
        <w:ind w:left="749"/>
        <w:rPr>
          <w:rFonts w:asciiTheme="minorHAnsi" w:hAnsiTheme="minorHAnsi" w:cstheme="minorHAnsi"/>
          <w:b w:val="0"/>
          <w:bCs w:val="0"/>
          <w:i/>
          <w:iCs/>
          <w:szCs w:val="22"/>
        </w:rPr>
      </w:pPr>
    </w:p>
    <w:p w14:paraId="07FDA743" w14:textId="77777777" w:rsidR="008E1282" w:rsidRPr="00F91661" w:rsidRDefault="008E1282" w:rsidP="00810A7D">
      <w:pPr>
        <w:keepNext/>
        <w:spacing w:after="220"/>
        <w:ind w:left="749"/>
        <w:jc w:val="both"/>
        <w:outlineLvl w:val="2"/>
        <w:rPr>
          <w:rFonts w:asciiTheme="minorHAnsi" w:hAnsiTheme="minorHAnsi" w:cstheme="minorHAnsi"/>
          <w:b/>
          <w:sz w:val="22"/>
          <w:szCs w:val="20"/>
        </w:rPr>
      </w:pPr>
      <w:bookmarkStart w:id="13" w:name="_Toc471123967"/>
      <w:bookmarkStart w:id="14" w:name="_Toc187404259"/>
      <w:r w:rsidRPr="00F91661">
        <w:rPr>
          <w:rFonts w:asciiTheme="minorHAnsi" w:hAnsiTheme="minorHAnsi" w:cstheme="minorHAnsi"/>
          <w:b/>
          <w:sz w:val="22"/>
          <w:szCs w:val="20"/>
        </w:rPr>
        <w:t>Effective Date and Transition</w:t>
      </w:r>
      <w:bookmarkEnd w:id="13"/>
      <w:bookmarkEnd w:id="14"/>
    </w:p>
    <w:p w14:paraId="29066B71" w14:textId="63FA3194" w:rsidR="008E1282" w:rsidRPr="00F91661" w:rsidRDefault="008E1282" w:rsidP="00810A7D">
      <w:pPr>
        <w:tabs>
          <w:tab w:val="num" w:pos="900"/>
        </w:tabs>
        <w:spacing w:after="220"/>
        <w:ind w:left="749"/>
        <w:jc w:val="both"/>
        <w:rPr>
          <w:rFonts w:asciiTheme="minorHAnsi" w:hAnsiTheme="minorHAnsi" w:cstheme="minorHAnsi"/>
          <w:sz w:val="22"/>
          <w:szCs w:val="20"/>
        </w:rPr>
      </w:pPr>
      <w:r w:rsidRPr="00F91661">
        <w:rPr>
          <w:rFonts w:asciiTheme="minorHAnsi" w:hAnsiTheme="minorHAnsi" w:cstheme="minorHAnsi"/>
          <w:sz w:val="22"/>
          <w:szCs w:val="20"/>
        </w:rPr>
        <w:t>22.</w:t>
      </w:r>
      <w:r w:rsidRPr="00F91661">
        <w:rPr>
          <w:rFonts w:asciiTheme="minorHAnsi" w:hAnsiTheme="minorHAnsi" w:cstheme="minorHAnsi"/>
          <w:sz w:val="22"/>
          <w:szCs w:val="20"/>
        </w:rPr>
        <w:tab/>
        <w:t xml:space="preserve">This statement is effective for years beginning January 1, 2001. A change resulting from the adoption of this statement shall be accounted for as a change in accounting principle in accordance with </w:t>
      </w:r>
      <w:r w:rsidRPr="00F91661">
        <w:rPr>
          <w:rFonts w:asciiTheme="minorHAnsi" w:hAnsiTheme="minorHAnsi" w:cstheme="minorHAnsi"/>
          <w:i/>
          <w:sz w:val="22"/>
          <w:szCs w:val="20"/>
        </w:rPr>
        <w:t>SSAP No. 3—Accounting Changes and Corrections of Errors.</w:t>
      </w:r>
      <w:r w:rsidRPr="00F91661">
        <w:rPr>
          <w:rFonts w:asciiTheme="minorHAnsi" w:hAnsiTheme="minorHAnsi" w:cstheme="minorHAnsi"/>
          <w:sz w:val="22"/>
          <w:szCs w:val="20"/>
        </w:rPr>
        <w:t xml:space="preserve"> </w:t>
      </w:r>
      <w:r w:rsidRPr="00F91661">
        <w:rPr>
          <w:rFonts w:asciiTheme="minorHAnsi" w:hAnsiTheme="minorHAnsi" w:cstheme="minorHAnsi"/>
          <w:sz w:val="22"/>
          <w:szCs w:val="22"/>
        </w:rPr>
        <w:t xml:space="preserve">The guidance in paragraphs 24-27 was previously included within </w:t>
      </w:r>
      <w:r w:rsidRPr="00F91661">
        <w:rPr>
          <w:rFonts w:asciiTheme="minorHAnsi" w:hAnsiTheme="minorHAnsi" w:cstheme="minorHAnsi"/>
          <w:i/>
          <w:sz w:val="22"/>
          <w:szCs w:val="22"/>
        </w:rPr>
        <w:t>SSAP No. 99—Accounting for Securities Subsequent to an Other-Than-Temporary Impairment</w:t>
      </w:r>
      <w:r w:rsidRPr="00F91661">
        <w:rPr>
          <w:rFonts w:asciiTheme="minorHAnsi" w:hAnsiTheme="minorHAnsi" w:cstheme="minorHAnsi"/>
          <w:sz w:val="22"/>
          <w:szCs w:val="22"/>
        </w:rPr>
        <w:t xml:space="preserve"> and was effective for reporting periods beginning on January 1, 2009, and thereafter, with early adoption permitted. In 2010, the guidance from SSAP No. 99 was incorporated within the impacted standards, with SSAP No. 99 superseded. The original impairment guidance included in this standard, and the </w:t>
      </w:r>
      <w:del w:id="15" w:author="Marcotte, Robin" w:date="2025-05-08T22:04:00Z" w16du:dateUtc="2025-05-09T03:04:00Z">
        <w:r w:rsidRPr="00F91661" w:rsidDel="008E1282">
          <w:rPr>
            <w:rFonts w:asciiTheme="minorHAnsi" w:hAnsiTheme="minorHAnsi" w:cstheme="minorHAnsi"/>
            <w:sz w:val="22"/>
            <w:szCs w:val="22"/>
          </w:rPr>
          <w:delText xml:space="preserve">substantive </w:delText>
        </w:r>
      </w:del>
      <w:ins w:id="16" w:author="Marcotte, Robin" w:date="2025-05-08T22:04:00Z" w16du:dateUtc="2025-05-09T03:04:00Z">
        <w:r w:rsidRPr="00F91661">
          <w:rPr>
            <w:rFonts w:asciiTheme="minorHAnsi" w:hAnsiTheme="minorHAnsi" w:cstheme="minorHAnsi"/>
            <w:sz w:val="22"/>
            <w:szCs w:val="22"/>
          </w:rPr>
          <w:t xml:space="preserve">conceptual </w:t>
        </w:r>
      </w:ins>
      <w:r w:rsidRPr="00F91661">
        <w:rPr>
          <w:rFonts w:asciiTheme="minorHAnsi" w:hAnsiTheme="minorHAnsi" w:cstheme="minorHAnsi"/>
          <w:sz w:val="22"/>
          <w:szCs w:val="22"/>
        </w:rPr>
        <w:t>revisions reflected in SSAP No. 99 are retained for historical purposes within Issue Paper No. 131.</w:t>
      </w:r>
      <w:r w:rsidRPr="00F91661">
        <w:rPr>
          <w:rFonts w:asciiTheme="minorHAnsi" w:hAnsiTheme="minorHAnsi" w:cstheme="minorHAnsi"/>
          <w:sz w:val="22"/>
          <w:szCs w:val="20"/>
        </w:rPr>
        <w:t xml:space="preserve"> The guidance in paragraphs 2 and 4 to SSAP No. 32 was </w:t>
      </w:r>
      <w:r w:rsidRPr="00F91661">
        <w:rPr>
          <w:rFonts w:asciiTheme="minorHAnsi" w:hAnsiTheme="minorHAnsi" w:cstheme="minorHAnsi"/>
          <w:sz w:val="22"/>
          <w:szCs w:val="20"/>
        </w:rPr>
        <w:lastRenderedPageBreak/>
        <w:t xml:space="preserve">originally superseded January 1, 2005, by guidance included in </w:t>
      </w:r>
      <w:r w:rsidRPr="00F91661">
        <w:rPr>
          <w:rFonts w:asciiTheme="minorHAnsi" w:hAnsiTheme="minorHAnsi" w:cstheme="minorHAnsi"/>
          <w:i/>
          <w:sz w:val="22"/>
          <w:szCs w:val="20"/>
        </w:rPr>
        <w:t>SSAP No. 88—Investments in Subsidiaries, Controlled and Affiliated Entities, A replacement of SSAP No. 46</w:t>
      </w:r>
      <w:r w:rsidRPr="00F91661">
        <w:rPr>
          <w:rFonts w:asciiTheme="minorHAnsi" w:hAnsiTheme="minorHAnsi" w:cstheme="minorHAnsi"/>
          <w:sz w:val="22"/>
          <w:szCs w:val="20"/>
        </w:rPr>
        <w:t xml:space="preserve">, and then subsequently reflected in </w:t>
      </w:r>
      <w:r w:rsidRPr="00F91661">
        <w:rPr>
          <w:rFonts w:asciiTheme="minorHAnsi" w:hAnsiTheme="minorHAnsi" w:cstheme="minorHAnsi"/>
          <w:iCs/>
          <w:sz w:val="22"/>
          <w:szCs w:val="20"/>
        </w:rPr>
        <w:t>SSAP No. 97</w:t>
      </w:r>
      <w:r w:rsidRPr="00F91661">
        <w:rPr>
          <w:rFonts w:asciiTheme="minorHAnsi" w:hAnsiTheme="minorHAnsi" w:cstheme="minorHAnsi"/>
          <w:i/>
          <w:sz w:val="22"/>
          <w:szCs w:val="20"/>
        </w:rPr>
        <w:t xml:space="preserve">. </w:t>
      </w:r>
      <w:r w:rsidRPr="00F91661">
        <w:rPr>
          <w:rFonts w:asciiTheme="minorHAnsi" w:hAnsiTheme="minorHAnsi" w:cstheme="minorHAnsi"/>
          <w:sz w:val="22"/>
          <w:szCs w:val="20"/>
        </w:rPr>
        <w:t xml:space="preserve">In 2011, the guidance related to preferred stock of SCAs from SSAP No. 97 was incorporated into this statement and revised to reflect a definition of preferred stock. The original guidance included in this statement, and the </w:t>
      </w:r>
      <w:del w:id="17" w:author="Marcotte, Robin" w:date="2025-05-08T22:05:00Z" w16du:dateUtc="2025-05-09T03:05:00Z">
        <w:r w:rsidRPr="00F91661" w:rsidDel="00596615">
          <w:rPr>
            <w:rFonts w:asciiTheme="minorHAnsi" w:hAnsiTheme="minorHAnsi" w:cstheme="minorHAnsi"/>
            <w:sz w:val="22"/>
            <w:szCs w:val="20"/>
          </w:rPr>
          <w:delText xml:space="preserve">substantive </w:delText>
        </w:r>
      </w:del>
      <w:ins w:id="18" w:author="Marcotte, Robin" w:date="2025-05-08T22:05:00Z" w16du:dateUtc="2025-05-09T03:05:00Z">
        <w:r w:rsidR="00596615" w:rsidRPr="00F91661">
          <w:rPr>
            <w:rFonts w:asciiTheme="minorHAnsi" w:hAnsiTheme="minorHAnsi" w:cstheme="minorHAnsi"/>
            <w:sz w:val="22"/>
            <w:szCs w:val="20"/>
          </w:rPr>
          <w:t xml:space="preserve">conceptual </w:t>
        </w:r>
      </w:ins>
      <w:r w:rsidRPr="00F91661">
        <w:rPr>
          <w:rFonts w:asciiTheme="minorHAnsi" w:hAnsiTheme="minorHAnsi" w:cstheme="minorHAnsi"/>
          <w:sz w:val="22"/>
          <w:szCs w:val="20"/>
        </w:rPr>
        <w:t xml:space="preserve">revisions reflected in SSAP No. 88 and SSAP No. 97 (including the title change already reflected in SSAP No. 32) are retained for historical purposes within Issue Paper Nos. 32 and 118. Guidance in paragraph 18 was originally contained in </w:t>
      </w:r>
      <w:r w:rsidRPr="00F91661">
        <w:rPr>
          <w:rFonts w:asciiTheme="minorHAnsi" w:hAnsiTheme="minorHAnsi" w:cstheme="minorHAnsi"/>
          <w:i/>
          <w:sz w:val="22"/>
          <w:szCs w:val="20"/>
        </w:rPr>
        <w:t>INT 99-29: Classification of Step-Up Preferred Stock</w:t>
      </w:r>
      <w:r w:rsidRPr="00F91661">
        <w:rPr>
          <w:rFonts w:asciiTheme="minorHAnsi" w:hAnsiTheme="minorHAnsi" w:cstheme="minorHAnsi"/>
          <w:sz w:val="22"/>
          <w:szCs w:val="20"/>
        </w:rPr>
        <w:t xml:space="preserve"> and was effective December 6, 1999.</w:t>
      </w:r>
    </w:p>
    <w:p w14:paraId="76548711" w14:textId="60C87F6D" w:rsidR="008E1282" w:rsidRPr="00F91661" w:rsidRDefault="008E1282" w:rsidP="00810A7D">
      <w:pPr>
        <w:tabs>
          <w:tab w:val="num" w:pos="720"/>
          <w:tab w:val="num" w:pos="900"/>
        </w:tabs>
        <w:spacing w:after="220"/>
        <w:ind w:left="749"/>
        <w:jc w:val="both"/>
        <w:rPr>
          <w:rFonts w:asciiTheme="minorHAnsi" w:hAnsiTheme="minorHAnsi" w:cstheme="minorHAnsi"/>
          <w:sz w:val="22"/>
          <w:szCs w:val="20"/>
        </w:rPr>
      </w:pPr>
      <w:r w:rsidRPr="00F91661">
        <w:rPr>
          <w:rFonts w:asciiTheme="minorHAnsi" w:hAnsiTheme="minorHAnsi" w:cstheme="minorHAnsi"/>
          <w:sz w:val="22"/>
          <w:szCs w:val="20"/>
        </w:rPr>
        <w:t>23.</w:t>
      </w:r>
      <w:r w:rsidRPr="00F91661">
        <w:rPr>
          <w:rFonts w:asciiTheme="minorHAnsi" w:hAnsiTheme="minorHAnsi" w:cstheme="minorHAnsi"/>
          <w:sz w:val="22"/>
          <w:szCs w:val="20"/>
        </w:rPr>
        <w:tab/>
        <w:t xml:space="preserve">On </w:t>
      </w:r>
      <w:r w:rsidRPr="00F91661">
        <w:rPr>
          <w:rFonts w:asciiTheme="minorHAnsi" w:hAnsiTheme="minorHAnsi" w:cstheme="minorHAnsi"/>
          <w:sz w:val="22"/>
          <w:szCs w:val="22"/>
        </w:rPr>
        <w:t>July</w:t>
      </w:r>
      <w:r w:rsidRPr="00F91661">
        <w:rPr>
          <w:rFonts w:asciiTheme="minorHAnsi" w:hAnsiTheme="minorHAnsi" w:cstheme="minorHAnsi"/>
          <w:sz w:val="22"/>
          <w:szCs w:val="20"/>
        </w:rPr>
        <w:t xml:space="preserve"> 30, 2020, </w:t>
      </w:r>
      <w:del w:id="19" w:author="Marcotte, Robin" w:date="2025-05-08T22:05:00Z" w16du:dateUtc="2025-05-09T03:05:00Z">
        <w:r w:rsidRPr="00F91661" w:rsidDel="00596615">
          <w:rPr>
            <w:rFonts w:asciiTheme="minorHAnsi" w:hAnsiTheme="minorHAnsi" w:cstheme="minorHAnsi"/>
            <w:sz w:val="22"/>
            <w:szCs w:val="20"/>
          </w:rPr>
          <w:delText xml:space="preserve">substantive </w:delText>
        </w:r>
      </w:del>
      <w:ins w:id="20" w:author="Marcotte, Robin" w:date="2025-05-08T22:05:00Z" w16du:dateUtc="2025-05-09T03:05:00Z">
        <w:r w:rsidR="00596615" w:rsidRPr="00F91661">
          <w:rPr>
            <w:rFonts w:asciiTheme="minorHAnsi" w:hAnsiTheme="minorHAnsi" w:cstheme="minorHAnsi"/>
            <w:sz w:val="22"/>
            <w:szCs w:val="20"/>
          </w:rPr>
          <w:t xml:space="preserve">conceptual </w:t>
        </w:r>
      </w:ins>
      <w:r w:rsidRPr="00F91661">
        <w:rPr>
          <w:rFonts w:asciiTheme="minorHAnsi" w:hAnsiTheme="minorHAnsi" w:cstheme="minorHAnsi"/>
          <w:sz w:val="22"/>
          <w:szCs w:val="20"/>
        </w:rPr>
        <w:t xml:space="preserve">revisions, as detailed in </w:t>
      </w:r>
      <w:r w:rsidRPr="00F91661">
        <w:rPr>
          <w:rFonts w:asciiTheme="minorHAnsi" w:hAnsiTheme="minorHAnsi" w:cstheme="minorHAnsi"/>
          <w:i/>
          <w:iCs/>
          <w:sz w:val="22"/>
          <w:szCs w:val="20"/>
        </w:rPr>
        <w:t>Issue Paper No. 164—Preferred Stock</w:t>
      </w:r>
      <w:r w:rsidRPr="00F91661">
        <w:rPr>
          <w:rFonts w:asciiTheme="minorHAnsi" w:hAnsiTheme="minorHAnsi" w:cstheme="minorHAnsi"/>
          <w:sz w:val="22"/>
          <w:szCs w:val="20"/>
        </w:rPr>
        <w:t xml:space="preserve"> were adopted. These revisions update definitions of preferred stock and reporting values based on characteristics of the preferred stock and are effective January 1, 2021, with early adoption permitted.</w:t>
      </w:r>
    </w:p>
    <w:p w14:paraId="2AEAF5C7" w14:textId="4F28FE1D" w:rsidR="00CC5596" w:rsidRPr="00F91661" w:rsidRDefault="00884311" w:rsidP="00140E14">
      <w:pPr>
        <w:pStyle w:val="BodyText2"/>
        <w:keepNext/>
        <w:keepLines/>
        <w:rPr>
          <w:rFonts w:asciiTheme="minorHAnsi" w:hAnsiTheme="minorHAnsi" w:cstheme="minorHAnsi"/>
          <w:szCs w:val="22"/>
        </w:rPr>
      </w:pPr>
      <w:r w:rsidRPr="00F91661">
        <w:rPr>
          <w:rFonts w:asciiTheme="minorHAnsi" w:hAnsiTheme="minorHAnsi" w:cstheme="minorHAnsi"/>
          <w:szCs w:val="22"/>
        </w:rPr>
        <w:t xml:space="preserve">Proposed additional revision to </w:t>
      </w:r>
      <w:r w:rsidR="001312BC" w:rsidRPr="00F91661">
        <w:rPr>
          <w:rFonts w:asciiTheme="minorHAnsi" w:hAnsiTheme="minorHAnsi" w:cstheme="minorHAnsi"/>
          <w:szCs w:val="22"/>
        </w:rPr>
        <w:t>s</w:t>
      </w:r>
      <w:r w:rsidRPr="00F91661">
        <w:rPr>
          <w:rFonts w:asciiTheme="minorHAnsi" w:hAnsiTheme="minorHAnsi" w:cstheme="minorHAnsi"/>
          <w:szCs w:val="22"/>
        </w:rPr>
        <w:t xml:space="preserve">tatus section of </w:t>
      </w:r>
      <w:r w:rsidRPr="00016CAE">
        <w:rPr>
          <w:rFonts w:asciiTheme="minorHAnsi" w:hAnsiTheme="minorHAnsi" w:cstheme="minorHAnsi"/>
          <w:i/>
          <w:iCs/>
          <w:szCs w:val="22"/>
        </w:rPr>
        <w:t>SSAP No. 56</w:t>
      </w:r>
      <w:r w:rsidR="001312BC" w:rsidRPr="00016CAE">
        <w:rPr>
          <w:rFonts w:asciiTheme="minorHAnsi" w:hAnsiTheme="minorHAnsi" w:cstheme="minorHAnsi"/>
          <w:i/>
          <w:iCs/>
          <w:szCs w:val="22"/>
        </w:rPr>
        <w:t>—Separate Accounts</w:t>
      </w:r>
      <w:r w:rsidR="001312BC" w:rsidRPr="00F91661">
        <w:rPr>
          <w:rFonts w:asciiTheme="minorHAnsi" w:hAnsiTheme="minorHAnsi" w:cstheme="minorHAnsi"/>
          <w:szCs w:val="22"/>
        </w:rPr>
        <w:t>:</w:t>
      </w:r>
    </w:p>
    <w:p w14:paraId="70709DA7" w14:textId="77777777" w:rsidR="001312BC" w:rsidRPr="00F91661" w:rsidRDefault="001312BC" w:rsidP="00140E14">
      <w:pPr>
        <w:pStyle w:val="BodyText2"/>
        <w:keepNext/>
        <w:keepLines/>
        <w:rPr>
          <w:rFonts w:asciiTheme="minorHAnsi" w:hAnsiTheme="minorHAnsi" w:cstheme="minorHAnsi"/>
          <w:szCs w:val="22"/>
        </w:rPr>
      </w:pPr>
    </w:p>
    <w:tbl>
      <w:tblPr>
        <w:tblStyle w:val="TableGrid"/>
        <w:tblW w:w="9475" w:type="dxa"/>
        <w:tblInd w:w="6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5"/>
        <w:gridCol w:w="5580"/>
      </w:tblGrid>
      <w:tr w:rsidR="00B95B0C" w:rsidRPr="00F91661" w14:paraId="00E71D63" w14:textId="77777777" w:rsidTr="00016CAE">
        <w:tc>
          <w:tcPr>
            <w:tcW w:w="3895" w:type="dxa"/>
            <w:tcMar>
              <w:top w:w="43" w:type="dxa"/>
              <w:left w:w="115" w:type="dxa"/>
              <w:bottom w:w="43" w:type="dxa"/>
              <w:right w:w="115" w:type="dxa"/>
            </w:tcMar>
          </w:tcPr>
          <w:p w14:paraId="4F3F5E17" w14:textId="77777777" w:rsidR="00B95B0C" w:rsidRPr="00F91661" w:rsidRDefault="00B95B0C" w:rsidP="00140E14">
            <w:pPr>
              <w:keepNext/>
              <w:keepLines/>
              <w:tabs>
                <w:tab w:val="left" w:leader="dot" w:pos="3600"/>
              </w:tabs>
              <w:rPr>
                <w:rFonts w:asciiTheme="minorHAnsi" w:hAnsiTheme="minorHAnsi" w:cstheme="minorHAnsi"/>
                <w:sz w:val="22"/>
                <w:szCs w:val="20"/>
              </w:rPr>
            </w:pPr>
            <w:r w:rsidRPr="00F91661">
              <w:rPr>
                <w:rFonts w:asciiTheme="minorHAnsi" w:hAnsiTheme="minorHAnsi" w:cstheme="minorHAnsi"/>
                <w:sz w:val="22"/>
                <w:szCs w:val="20"/>
              </w:rPr>
              <w:t>Type of Issue</w:t>
            </w:r>
            <w:r w:rsidRPr="00F91661">
              <w:rPr>
                <w:rFonts w:asciiTheme="minorHAnsi" w:hAnsiTheme="minorHAnsi" w:cstheme="minorHAnsi"/>
                <w:sz w:val="22"/>
                <w:szCs w:val="20"/>
              </w:rPr>
              <w:tab/>
            </w:r>
          </w:p>
        </w:tc>
        <w:tc>
          <w:tcPr>
            <w:tcW w:w="5580" w:type="dxa"/>
            <w:tcMar>
              <w:top w:w="43" w:type="dxa"/>
              <w:left w:w="115" w:type="dxa"/>
              <w:bottom w:w="43" w:type="dxa"/>
              <w:right w:w="115" w:type="dxa"/>
            </w:tcMar>
          </w:tcPr>
          <w:p w14:paraId="4D0982AE" w14:textId="77777777" w:rsidR="00B95B0C" w:rsidRPr="00F91661" w:rsidRDefault="00B95B0C" w:rsidP="00140E14">
            <w:pPr>
              <w:keepNext/>
              <w:keepLines/>
              <w:tabs>
                <w:tab w:val="left" w:pos="2160"/>
              </w:tabs>
              <w:rPr>
                <w:rFonts w:asciiTheme="minorHAnsi" w:hAnsiTheme="minorHAnsi" w:cstheme="minorHAnsi"/>
                <w:sz w:val="22"/>
                <w:szCs w:val="20"/>
              </w:rPr>
            </w:pPr>
            <w:r w:rsidRPr="00F91661">
              <w:rPr>
                <w:rFonts w:asciiTheme="minorHAnsi" w:hAnsiTheme="minorHAnsi" w:cstheme="minorHAnsi"/>
                <w:sz w:val="22"/>
                <w:szCs w:val="20"/>
              </w:rPr>
              <w:t>Life, Accident and Health</w:t>
            </w:r>
          </w:p>
        </w:tc>
      </w:tr>
      <w:tr w:rsidR="00B95B0C" w:rsidRPr="00F91661" w14:paraId="1375C82A" w14:textId="77777777" w:rsidTr="00016CAE">
        <w:tc>
          <w:tcPr>
            <w:tcW w:w="3895" w:type="dxa"/>
            <w:tcMar>
              <w:top w:w="43" w:type="dxa"/>
              <w:left w:w="115" w:type="dxa"/>
              <w:bottom w:w="43" w:type="dxa"/>
              <w:right w:w="115" w:type="dxa"/>
            </w:tcMar>
          </w:tcPr>
          <w:p w14:paraId="3D5F2014" w14:textId="77777777" w:rsidR="00B95B0C" w:rsidRPr="00F91661" w:rsidRDefault="00B95B0C" w:rsidP="00140E14">
            <w:pPr>
              <w:keepNext/>
              <w:keepLines/>
              <w:tabs>
                <w:tab w:val="left" w:leader="dot" w:pos="3600"/>
              </w:tabs>
              <w:rPr>
                <w:rFonts w:asciiTheme="minorHAnsi" w:hAnsiTheme="minorHAnsi" w:cstheme="minorHAnsi"/>
                <w:sz w:val="22"/>
                <w:szCs w:val="20"/>
              </w:rPr>
            </w:pPr>
            <w:r w:rsidRPr="00F91661">
              <w:rPr>
                <w:rFonts w:asciiTheme="minorHAnsi" w:hAnsiTheme="minorHAnsi" w:cstheme="minorHAnsi"/>
                <w:sz w:val="22"/>
                <w:szCs w:val="20"/>
              </w:rPr>
              <w:t>Issued</w:t>
            </w:r>
            <w:r w:rsidRPr="00F91661">
              <w:rPr>
                <w:rFonts w:asciiTheme="minorHAnsi" w:hAnsiTheme="minorHAnsi" w:cstheme="minorHAnsi"/>
                <w:sz w:val="22"/>
                <w:szCs w:val="20"/>
              </w:rPr>
              <w:tab/>
            </w:r>
          </w:p>
        </w:tc>
        <w:tc>
          <w:tcPr>
            <w:tcW w:w="5580" w:type="dxa"/>
            <w:tcMar>
              <w:top w:w="43" w:type="dxa"/>
              <w:left w:w="115" w:type="dxa"/>
              <w:bottom w:w="43" w:type="dxa"/>
              <w:right w:w="115" w:type="dxa"/>
            </w:tcMar>
          </w:tcPr>
          <w:p w14:paraId="055E7331" w14:textId="77777777" w:rsidR="00B95B0C" w:rsidRPr="00F91661" w:rsidRDefault="00B95B0C" w:rsidP="00140E14">
            <w:pPr>
              <w:keepNext/>
              <w:keepLines/>
              <w:tabs>
                <w:tab w:val="left" w:pos="2160"/>
              </w:tabs>
              <w:rPr>
                <w:rFonts w:asciiTheme="minorHAnsi" w:hAnsiTheme="minorHAnsi" w:cstheme="minorHAnsi"/>
                <w:sz w:val="22"/>
                <w:szCs w:val="20"/>
              </w:rPr>
            </w:pPr>
            <w:r w:rsidRPr="00F91661">
              <w:rPr>
                <w:rFonts w:asciiTheme="minorHAnsi" w:hAnsiTheme="minorHAnsi" w:cstheme="minorHAnsi"/>
                <w:sz w:val="22"/>
                <w:szCs w:val="20"/>
              </w:rPr>
              <w:t>Finalized March 13, 2000</w:t>
            </w:r>
          </w:p>
        </w:tc>
      </w:tr>
      <w:tr w:rsidR="00B95B0C" w:rsidRPr="00F91661" w14:paraId="2B08839D" w14:textId="77777777" w:rsidTr="00016CAE">
        <w:tc>
          <w:tcPr>
            <w:tcW w:w="3895" w:type="dxa"/>
            <w:tcMar>
              <w:top w:w="43" w:type="dxa"/>
              <w:left w:w="115" w:type="dxa"/>
              <w:bottom w:w="43" w:type="dxa"/>
              <w:right w:w="115" w:type="dxa"/>
            </w:tcMar>
          </w:tcPr>
          <w:p w14:paraId="288CB0ED" w14:textId="77777777" w:rsidR="00B95B0C" w:rsidRPr="00F91661" w:rsidRDefault="00B95B0C" w:rsidP="00140E14">
            <w:pPr>
              <w:keepNext/>
              <w:keepLines/>
              <w:tabs>
                <w:tab w:val="left" w:leader="dot" w:pos="3600"/>
              </w:tabs>
              <w:rPr>
                <w:rFonts w:asciiTheme="minorHAnsi" w:hAnsiTheme="minorHAnsi" w:cstheme="minorHAnsi"/>
                <w:sz w:val="22"/>
                <w:szCs w:val="20"/>
              </w:rPr>
            </w:pPr>
            <w:r w:rsidRPr="00F91661">
              <w:rPr>
                <w:rFonts w:asciiTheme="minorHAnsi" w:hAnsiTheme="minorHAnsi" w:cstheme="minorHAnsi"/>
                <w:sz w:val="22"/>
                <w:szCs w:val="20"/>
              </w:rPr>
              <w:t>Effective Date</w:t>
            </w:r>
            <w:r w:rsidRPr="00F91661">
              <w:rPr>
                <w:rFonts w:asciiTheme="minorHAnsi" w:hAnsiTheme="minorHAnsi" w:cstheme="minorHAnsi"/>
                <w:sz w:val="22"/>
                <w:szCs w:val="20"/>
              </w:rPr>
              <w:tab/>
            </w:r>
          </w:p>
        </w:tc>
        <w:tc>
          <w:tcPr>
            <w:tcW w:w="5580" w:type="dxa"/>
            <w:tcMar>
              <w:top w:w="43" w:type="dxa"/>
              <w:left w:w="115" w:type="dxa"/>
              <w:bottom w:w="43" w:type="dxa"/>
              <w:right w:w="115" w:type="dxa"/>
            </w:tcMar>
          </w:tcPr>
          <w:p w14:paraId="386C3A62" w14:textId="49A5E7D4" w:rsidR="00B95B0C" w:rsidRPr="00F91661" w:rsidRDefault="00B95B0C" w:rsidP="00140E14">
            <w:pPr>
              <w:keepNext/>
              <w:keepLines/>
              <w:tabs>
                <w:tab w:val="left" w:pos="2160"/>
              </w:tabs>
              <w:rPr>
                <w:rFonts w:asciiTheme="minorHAnsi" w:hAnsiTheme="minorHAnsi" w:cstheme="minorHAnsi"/>
                <w:sz w:val="22"/>
                <w:szCs w:val="20"/>
              </w:rPr>
            </w:pPr>
            <w:r w:rsidRPr="00F91661">
              <w:rPr>
                <w:rFonts w:asciiTheme="minorHAnsi" w:hAnsiTheme="minorHAnsi" w:cstheme="minorHAnsi"/>
                <w:sz w:val="22"/>
                <w:szCs w:val="20"/>
              </w:rPr>
              <w:t>January 1, 2001</w:t>
            </w:r>
            <w:del w:id="21" w:author="Marcotte, Robin" w:date="2025-05-08T22:22:00Z" w16du:dateUtc="2025-05-09T03:22:00Z">
              <w:r w:rsidRPr="00F91661" w:rsidDel="00B95B0C">
                <w:rPr>
                  <w:rFonts w:asciiTheme="minorHAnsi" w:hAnsiTheme="minorHAnsi" w:cstheme="minorHAnsi"/>
                  <w:sz w:val="22"/>
                  <w:szCs w:val="20"/>
                </w:rPr>
                <w:delText>—Revised disclosures adopted September 2009 were required within the 2010 annual financial statements</w:delText>
              </w:r>
            </w:del>
          </w:p>
        </w:tc>
      </w:tr>
      <w:tr w:rsidR="00B95B0C" w:rsidRPr="00F91661" w14:paraId="381FEC54" w14:textId="77777777" w:rsidTr="00016CAE">
        <w:tc>
          <w:tcPr>
            <w:tcW w:w="3895" w:type="dxa"/>
            <w:tcMar>
              <w:top w:w="43" w:type="dxa"/>
              <w:left w:w="115" w:type="dxa"/>
              <w:bottom w:w="43" w:type="dxa"/>
              <w:right w:w="115" w:type="dxa"/>
            </w:tcMar>
          </w:tcPr>
          <w:p w14:paraId="00ADF8DA" w14:textId="77777777" w:rsidR="00B95B0C" w:rsidRPr="00F91661" w:rsidRDefault="00B95B0C" w:rsidP="00140E14">
            <w:pPr>
              <w:keepNext/>
              <w:keepLines/>
              <w:tabs>
                <w:tab w:val="left" w:leader="dot" w:pos="3600"/>
              </w:tabs>
              <w:rPr>
                <w:rFonts w:asciiTheme="minorHAnsi" w:hAnsiTheme="minorHAnsi" w:cstheme="minorHAnsi"/>
                <w:sz w:val="22"/>
                <w:szCs w:val="20"/>
              </w:rPr>
            </w:pPr>
            <w:r w:rsidRPr="00F91661">
              <w:rPr>
                <w:rFonts w:asciiTheme="minorHAnsi" w:hAnsiTheme="minorHAnsi" w:cstheme="minorHAnsi"/>
                <w:sz w:val="22"/>
                <w:szCs w:val="20"/>
              </w:rPr>
              <w:t>Affects</w:t>
            </w:r>
            <w:r w:rsidRPr="00F91661">
              <w:rPr>
                <w:rFonts w:asciiTheme="minorHAnsi" w:hAnsiTheme="minorHAnsi" w:cstheme="minorHAnsi"/>
                <w:sz w:val="22"/>
                <w:szCs w:val="20"/>
              </w:rPr>
              <w:tab/>
            </w:r>
          </w:p>
        </w:tc>
        <w:tc>
          <w:tcPr>
            <w:tcW w:w="5580" w:type="dxa"/>
            <w:tcMar>
              <w:top w:w="43" w:type="dxa"/>
              <w:left w:w="115" w:type="dxa"/>
              <w:bottom w:w="43" w:type="dxa"/>
              <w:right w:w="115" w:type="dxa"/>
            </w:tcMar>
          </w:tcPr>
          <w:p w14:paraId="2D307C5E" w14:textId="77777777" w:rsidR="00B95B0C" w:rsidRPr="00F91661" w:rsidRDefault="00B95B0C" w:rsidP="00140E14">
            <w:pPr>
              <w:keepNext/>
              <w:keepLines/>
              <w:tabs>
                <w:tab w:val="left" w:pos="2160"/>
              </w:tabs>
              <w:rPr>
                <w:rFonts w:asciiTheme="minorHAnsi" w:hAnsiTheme="minorHAnsi" w:cstheme="minorHAnsi"/>
                <w:sz w:val="22"/>
                <w:szCs w:val="20"/>
              </w:rPr>
            </w:pPr>
            <w:r w:rsidRPr="00F91661">
              <w:rPr>
                <w:rFonts w:asciiTheme="minorHAnsi" w:hAnsiTheme="minorHAnsi" w:cstheme="minorHAnsi"/>
                <w:sz w:val="22"/>
                <w:szCs w:val="20"/>
              </w:rPr>
              <w:t>Supersedes SSAP No. 80 with guidance incorporated August 2011</w:t>
            </w:r>
          </w:p>
        </w:tc>
      </w:tr>
      <w:tr w:rsidR="00B95B0C" w:rsidRPr="00F91661" w14:paraId="671E4350" w14:textId="77777777" w:rsidTr="00016CAE">
        <w:tc>
          <w:tcPr>
            <w:tcW w:w="3895" w:type="dxa"/>
            <w:tcMar>
              <w:top w:w="43" w:type="dxa"/>
              <w:left w:w="115" w:type="dxa"/>
              <w:bottom w:w="43" w:type="dxa"/>
              <w:right w:w="115" w:type="dxa"/>
            </w:tcMar>
          </w:tcPr>
          <w:p w14:paraId="3BBA311D" w14:textId="77777777" w:rsidR="00B95B0C" w:rsidRPr="00F91661" w:rsidRDefault="00B95B0C" w:rsidP="00140E14">
            <w:pPr>
              <w:keepNext/>
              <w:keepLines/>
              <w:tabs>
                <w:tab w:val="left" w:leader="dot" w:pos="3600"/>
              </w:tabs>
              <w:rPr>
                <w:rFonts w:asciiTheme="minorHAnsi" w:hAnsiTheme="minorHAnsi" w:cstheme="minorHAnsi"/>
                <w:sz w:val="22"/>
                <w:szCs w:val="20"/>
              </w:rPr>
            </w:pPr>
            <w:r w:rsidRPr="00F91661">
              <w:rPr>
                <w:rFonts w:asciiTheme="minorHAnsi" w:hAnsiTheme="minorHAnsi" w:cstheme="minorHAnsi"/>
                <w:sz w:val="22"/>
                <w:szCs w:val="20"/>
              </w:rPr>
              <w:t>Affected by</w:t>
            </w:r>
            <w:r w:rsidRPr="00F91661">
              <w:rPr>
                <w:rFonts w:asciiTheme="minorHAnsi" w:hAnsiTheme="minorHAnsi" w:cstheme="minorHAnsi"/>
                <w:sz w:val="22"/>
                <w:szCs w:val="20"/>
              </w:rPr>
              <w:tab/>
            </w:r>
          </w:p>
        </w:tc>
        <w:tc>
          <w:tcPr>
            <w:tcW w:w="5580" w:type="dxa"/>
            <w:tcMar>
              <w:top w:w="43" w:type="dxa"/>
              <w:left w:w="115" w:type="dxa"/>
              <w:bottom w:w="43" w:type="dxa"/>
              <w:right w:w="115" w:type="dxa"/>
            </w:tcMar>
          </w:tcPr>
          <w:p w14:paraId="70FAF88E" w14:textId="77777777" w:rsidR="00B95B0C" w:rsidRPr="00F91661" w:rsidRDefault="00B95B0C" w:rsidP="00140E14">
            <w:pPr>
              <w:keepNext/>
              <w:keepLines/>
              <w:tabs>
                <w:tab w:val="left" w:pos="2160"/>
              </w:tabs>
              <w:rPr>
                <w:rFonts w:asciiTheme="minorHAnsi" w:hAnsiTheme="minorHAnsi" w:cstheme="minorHAnsi"/>
                <w:sz w:val="22"/>
                <w:szCs w:val="20"/>
              </w:rPr>
            </w:pPr>
            <w:r w:rsidRPr="00F91661">
              <w:rPr>
                <w:rFonts w:asciiTheme="minorHAnsi" w:hAnsiTheme="minorHAnsi" w:cstheme="minorHAnsi"/>
                <w:sz w:val="22"/>
                <w:szCs w:val="20"/>
              </w:rPr>
              <w:t>No other pronouncements</w:t>
            </w:r>
          </w:p>
        </w:tc>
      </w:tr>
      <w:tr w:rsidR="00B95B0C" w:rsidRPr="00F91661" w14:paraId="09184763" w14:textId="77777777" w:rsidTr="00016CAE">
        <w:tc>
          <w:tcPr>
            <w:tcW w:w="3895" w:type="dxa"/>
            <w:tcMar>
              <w:top w:w="43" w:type="dxa"/>
              <w:left w:w="115" w:type="dxa"/>
              <w:bottom w:w="43" w:type="dxa"/>
              <w:right w:w="115" w:type="dxa"/>
            </w:tcMar>
          </w:tcPr>
          <w:p w14:paraId="0F094B47" w14:textId="77777777" w:rsidR="00B95B0C" w:rsidRPr="00F91661" w:rsidRDefault="00B95B0C" w:rsidP="00140E14">
            <w:pPr>
              <w:keepNext/>
              <w:keepLines/>
              <w:tabs>
                <w:tab w:val="left" w:leader="dot" w:pos="3600"/>
              </w:tabs>
              <w:rPr>
                <w:rFonts w:asciiTheme="minorHAnsi" w:hAnsiTheme="minorHAnsi" w:cstheme="minorHAnsi"/>
                <w:sz w:val="22"/>
                <w:szCs w:val="20"/>
              </w:rPr>
            </w:pPr>
            <w:r w:rsidRPr="00F91661">
              <w:rPr>
                <w:rFonts w:asciiTheme="minorHAnsi" w:hAnsiTheme="minorHAnsi" w:cstheme="minorHAnsi"/>
                <w:sz w:val="22"/>
                <w:szCs w:val="20"/>
              </w:rPr>
              <w:t>Interpreted by</w:t>
            </w:r>
            <w:r w:rsidRPr="00F91661">
              <w:rPr>
                <w:rFonts w:asciiTheme="minorHAnsi" w:hAnsiTheme="minorHAnsi" w:cstheme="minorHAnsi"/>
                <w:sz w:val="22"/>
                <w:szCs w:val="20"/>
              </w:rPr>
              <w:tab/>
            </w:r>
          </w:p>
        </w:tc>
        <w:tc>
          <w:tcPr>
            <w:tcW w:w="5580" w:type="dxa"/>
            <w:tcMar>
              <w:top w:w="43" w:type="dxa"/>
              <w:left w:w="115" w:type="dxa"/>
              <w:bottom w:w="43" w:type="dxa"/>
              <w:right w:w="115" w:type="dxa"/>
            </w:tcMar>
          </w:tcPr>
          <w:p w14:paraId="729995E4" w14:textId="77777777" w:rsidR="00B95B0C" w:rsidRPr="00F91661" w:rsidRDefault="00B95B0C" w:rsidP="00140E14">
            <w:pPr>
              <w:keepNext/>
              <w:keepLines/>
              <w:tabs>
                <w:tab w:val="left" w:pos="2160"/>
              </w:tabs>
              <w:rPr>
                <w:rFonts w:asciiTheme="minorHAnsi" w:hAnsiTheme="minorHAnsi" w:cstheme="minorHAnsi"/>
                <w:sz w:val="22"/>
                <w:szCs w:val="20"/>
              </w:rPr>
            </w:pPr>
            <w:r w:rsidRPr="00F91661">
              <w:rPr>
                <w:rFonts w:asciiTheme="minorHAnsi" w:hAnsiTheme="minorHAnsi" w:cstheme="minorHAnsi"/>
                <w:sz w:val="22"/>
                <w:szCs w:val="20"/>
              </w:rPr>
              <w:t>INT 00-03</w:t>
            </w:r>
          </w:p>
        </w:tc>
      </w:tr>
      <w:tr w:rsidR="00B95B0C" w:rsidRPr="00F91661" w14:paraId="2B6FF514" w14:textId="77777777" w:rsidTr="00016CAE">
        <w:tc>
          <w:tcPr>
            <w:tcW w:w="3895" w:type="dxa"/>
            <w:tcMar>
              <w:top w:w="43" w:type="dxa"/>
              <w:left w:w="115" w:type="dxa"/>
              <w:bottom w:w="43" w:type="dxa"/>
              <w:right w:w="115" w:type="dxa"/>
            </w:tcMar>
          </w:tcPr>
          <w:p w14:paraId="037768AD" w14:textId="77777777" w:rsidR="00B95B0C" w:rsidRPr="00F91661" w:rsidRDefault="00B95B0C" w:rsidP="00140E14">
            <w:pPr>
              <w:keepNext/>
              <w:keepLines/>
              <w:tabs>
                <w:tab w:val="left" w:leader="dot" w:pos="3600"/>
              </w:tabs>
              <w:rPr>
                <w:rFonts w:asciiTheme="minorHAnsi" w:hAnsiTheme="minorHAnsi" w:cstheme="minorHAnsi"/>
                <w:sz w:val="22"/>
                <w:szCs w:val="20"/>
              </w:rPr>
            </w:pPr>
            <w:r w:rsidRPr="00F91661">
              <w:rPr>
                <w:rFonts w:asciiTheme="minorHAnsi" w:hAnsiTheme="minorHAnsi" w:cstheme="minorHAnsi"/>
                <w:sz w:val="22"/>
                <w:szCs w:val="20"/>
              </w:rPr>
              <w:t>Relevant Appendix A Guidance</w:t>
            </w:r>
            <w:r w:rsidRPr="00F91661">
              <w:rPr>
                <w:rFonts w:asciiTheme="minorHAnsi" w:hAnsiTheme="minorHAnsi" w:cstheme="minorHAnsi"/>
                <w:sz w:val="22"/>
                <w:szCs w:val="20"/>
              </w:rPr>
              <w:tab/>
            </w:r>
          </w:p>
        </w:tc>
        <w:tc>
          <w:tcPr>
            <w:tcW w:w="5580" w:type="dxa"/>
            <w:tcMar>
              <w:top w:w="43" w:type="dxa"/>
              <w:left w:w="115" w:type="dxa"/>
              <w:bottom w:w="43" w:type="dxa"/>
              <w:right w:w="115" w:type="dxa"/>
            </w:tcMar>
          </w:tcPr>
          <w:p w14:paraId="16F761CF" w14:textId="77777777" w:rsidR="00B95B0C" w:rsidRPr="00F91661" w:rsidRDefault="00B95B0C" w:rsidP="00140E14">
            <w:pPr>
              <w:keepNext/>
              <w:keepLines/>
              <w:tabs>
                <w:tab w:val="left" w:pos="2160"/>
              </w:tabs>
              <w:rPr>
                <w:rFonts w:asciiTheme="minorHAnsi" w:hAnsiTheme="minorHAnsi" w:cstheme="minorHAnsi"/>
                <w:sz w:val="22"/>
                <w:szCs w:val="20"/>
              </w:rPr>
            </w:pPr>
            <w:r w:rsidRPr="00F91661">
              <w:rPr>
                <w:rFonts w:asciiTheme="minorHAnsi" w:hAnsiTheme="minorHAnsi" w:cstheme="minorHAnsi"/>
                <w:sz w:val="22"/>
                <w:szCs w:val="20"/>
              </w:rPr>
              <w:t>A-200; A-250; A-255; A-270; A-585; A-588; A-620; A-695; A-812; A-820; A-821; A-822; A-830</w:t>
            </w:r>
          </w:p>
        </w:tc>
      </w:tr>
    </w:tbl>
    <w:p w14:paraId="65F8B8E2" w14:textId="2629A82F" w:rsidR="008951FD" w:rsidRPr="00F91661" w:rsidRDefault="00137A43" w:rsidP="00137A43">
      <w:pPr>
        <w:pStyle w:val="BodyText2"/>
        <w:rPr>
          <w:rFonts w:asciiTheme="minorHAnsi" w:hAnsiTheme="minorHAnsi" w:cstheme="minorHAnsi"/>
          <w:szCs w:val="22"/>
        </w:rPr>
      </w:pPr>
      <w:r w:rsidRPr="00F91661">
        <w:rPr>
          <w:rFonts w:asciiTheme="minorHAnsi" w:hAnsiTheme="minorHAnsi" w:cstheme="minorHAnsi"/>
          <w:szCs w:val="22"/>
        </w:rPr>
        <w:t>Chart of expected revisions</w:t>
      </w:r>
      <w:r w:rsidR="0017769A" w:rsidRPr="00F91661">
        <w:rPr>
          <w:rFonts w:asciiTheme="minorHAnsi" w:hAnsiTheme="minorHAnsi" w:cstheme="minorHAnsi"/>
          <w:szCs w:val="22"/>
        </w:rPr>
        <w:t xml:space="preserve"> </w:t>
      </w:r>
    </w:p>
    <w:p w14:paraId="7B47AC7D" w14:textId="5E2ACB7F" w:rsidR="00562E5F" w:rsidRPr="00F91661" w:rsidRDefault="46BF7ED7" w:rsidP="00137A43">
      <w:pPr>
        <w:pStyle w:val="BodyText2"/>
        <w:rPr>
          <w:rFonts w:asciiTheme="minorHAnsi" w:hAnsiTheme="minorHAnsi" w:cstheme="minorHAnsi"/>
          <w:b w:val="0"/>
          <w:bCs w:val="0"/>
        </w:rPr>
      </w:pPr>
      <w:r w:rsidRPr="00F91661">
        <w:rPr>
          <w:rFonts w:asciiTheme="minorHAnsi" w:hAnsiTheme="minorHAnsi" w:cstheme="minorHAnsi"/>
          <w:b w:val="0"/>
          <w:bCs w:val="0"/>
        </w:rPr>
        <w:t>The chart below is believed to be an accurate list of expected revisions</w:t>
      </w:r>
      <w:r w:rsidR="311BEF1E" w:rsidRPr="00F91661">
        <w:rPr>
          <w:rFonts w:asciiTheme="minorHAnsi" w:hAnsiTheme="minorHAnsi" w:cstheme="minorHAnsi"/>
          <w:b w:val="0"/>
          <w:bCs w:val="0"/>
        </w:rPr>
        <w:t xml:space="preserve">; however, </w:t>
      </w:r>
      <w:r w:rsidRPr="00F91661">
        <w:rPr>
          <w:rFonts w:asciiTheme="minorHAnsi" w:hAnsiTheme="minorHAnsi" w:cstheme="minorHAnsi"/>
          <w:b w:val="0"/>
          <w:bCs w:val="0"/>
        </w:rPr>
        <w:t xml:space="preserve">if additional items are identified as the </w:t>
      </w:r>
      <w:r w:rsidR="06D198F2" w:rsidRPr="00F91661">
        <w:rPr>
          <w:rFonts w:asciiTheme="minorHAnsi" w:hAnsiTheme="minorHAnsi" w:cstheme="minorHAnsi"/>
          <w:b w:val="0"/>
          <w:bCs w:val="0"/>
        </w:rPr>
        <w:t xml:space="preserve">subsequent year’s </w:t>
      </w:r>
      <w:r w:rsidRPr="00F91661">
        <w:rPr>
          <w:rFonts w:asciiTheme="minorHAnsi" w:hAnsiTheme="minorHAnsi" w:cstheme="minorHAnsi"/>
          <w:b w:val="0"/>
          <w:bCs w:val="0"/>
        </w:rPr>
        <w:t xml:space="preserve">AP&amp;P Manual is </w:t>
      </w:r>
      <w:r w:rsidR="7911F5A6" w:rsidRPr="00F91661">
        <w:rPr>
          <w:rFonts w:asciiTheme="minorHAnsi" w:hAnsiTheme="minorHAnsi" w:cstheme="minorHAnsi"/>
          <w:b w:val="0"/>
          <w:bCs w:val="0"/>
        </w:rPr>
        <w:t xml:space="preserve">being </w:t>
      </w:r>
      <w:r w:rsidRPr="00F91661">
        <w:rPr>
          <w:rFonts w:asciiTheme="minorHAnsi" w:hAnsiTheme="minorHAnsi" w:cstheme="minorHAnsi"/>
          <w:b w:val="0"/>
          <w:bCs w:val="0"/>
        </w:rPr>
        <w:t xml:space="preserve">prepared for </w:t>
      </w:r>
      <w:r w:rsidR="756CA3B7" w:rsidRPr="00F91661">
        <w:rPr>
          <w:rFonts w:asciiTheme="minorHAnsi" w:hAnsiTheme="minorHAnsi" w:cstheme="minorHAnsi"/>
          <w:b w:val="0"/>
          <w:bCs w:val="0"/>
        </w:rPr>
        <w:t>release</w:t>
      </w:r>
      <w:r w:rsidRPr="00F91661">
        <w:rPr>
          <w:rFonts w:asciiTheme="minorHAnsi" w:hAnsiTheme="minorHAnsi" w:cstheme="minorHAnsi"/>
          <w:b w:val="0"/>
          <w:bCs w:val="0"/>
        </w:rPr>
        <w:t xml:space="preserve">, </w:t>
      </w:r>
      <w:r w:rsidR="3B1B514F" w:rsidRPr="00F91661">
        <w:rPr>
          <w:rFonts w:asciiTheme="minorHAnsi" w:hAnsiTheme="minorHAnsi" w:cstheme="minorHAnsi"/>
          <w:b w:val="0"/>
          <w:bCs w:val="0"/>
        </w:rPr>
        <w:t>the same process would apply</w:t>
      </w:r>
      <w:r w:rsidRPr="00F91661">
        <w:rPr>
          <w:rFonts w:asciiTheme="minorHAnsi" w:hAnsiTheme="minorHAnsi" w:cstheme="minorHAnsi"/>
          <w:b w:val="0"/>
          <w:bCs w:val="0"/>
        </w:rPr>
        <w:t>.</w:t>
      </w:r>
      <w:r w:rsidR="00BF1C34" w:rsidRPr="00F91661">
        <w:rPr>
          <w:rFonts w:asciiTheme="minorHAnsi" w:hAnsiTheme="minorHAnsi" w:cstheme="minorHAnsi"/>
          <w:b w:val="0"/>
          <w:bCs w:val="0"/>
        </w:rPr>
        <w:t xml:space="preserve"> </w:t>
      </w:r>
    </w:p>
    <w:p w14:paraId="21BAD3CC" w14:textId="77777777" w:rsidR="00562E5F" w:rsidRPr="00F91661" w:rsidRDefault="00562E5F" w:rsidP="00562E5F">
      <w:pPr>
        <w:pStyle w:val="BodyText2"/>
        <w:rPr>
          <w:rFonts w:asciiTheme="minorHAnsi" w:hAnsiTheme="minorHAnsi" w:cstheme="minorHAnsi"/>
          <w:szCs w:val="22"/>
        </w:rPr>
      </w:pPr>
    </w:p>
    <w:tbl>
      <w:tblPr>
        <w:tblpPr w:leftFromText="180" w:rightFromText="180" w:vertAnchor="text" w:tblpX="800"/>
        <w:tblW w:w="0" w:type="auto"/>
        <w:tblCellMar>
          <w:left w:w="0" w:type="dxa"/>
          <w:right w:w="0" w:type="dxa"/>
        </w:tblCellMar>
        <w:tblLook w:val="04A0" w:firstRow="1" w:lastRow="0" w:firstColumn="1" w:lastColumn="0" w:noHBand="0" w:noVBand="1"/>
      </w:tblPr>
      <w:tblGrid>
        <w:gridCol w:w="2060"/>
        <w:gridCol w:w="2060"/>
        <w:gridCol w:w="3870"/>
      </w:tblGrid>
      <w:tr w:rsidR="00562E5F" w:rsidRPr="00F91661" w14:paraId="30574A49" w14:textId="77777777" w:rsidTr="003818B0">
        <w:tc>
          <w:tcPr>
            <w:tcW w:w="2060" w:type="dxa"/>
            <w:tcBorders>
              <w:top w:val="single" w:sz="8" w:space="0" w:color="auto"/>
              <w:left w:val="single" w:sz="8" w:space="0" w:color="auto"/>
              <w:bottom w:val="single" w:sz="8" w:space="0" w:color="auto"/>
              <w:right w:val="single" w:sz="8" w:space="0" w:color="auto"/>
            </w:tcBorders>
            <w:vAlign w:val="bottom"/>
          </w:tcPr>
          <w:p w14:paraId="175C03F7"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 xml:space="preserve"> Remove Issue Paper Reference in the SSAP Status Section</w:t>
            </w:r>
          </w:p>
        </w:tc>
        <w:tc>
          <w:tcPr>
            <w:tcW w:w="20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4010DFD1"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Change “Substantively” to “Conceptually” in SSAP Status Section</w:t>
            </w:r>
          </w:p>
        </w:tc>
        <w:tc>
          <w:tcPr>
            <w:tcW w:w="3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62671A88" w14:textId="77777777" w:rsidR="00562E5F" w:rsidRPr="00F91661" w:rsidRDefault="00562E5F" w:rsidP="003818B0">
            <w:pPr>
              <w:jc w:val="center"/>
              <w:rPr>
                <w:rFonts w:asciiTheme="minorHAnsi" w:hAnsiTheme="minorHAnsi" w:cstheme="minorHAnsi"/>
                <w:sz w:val="22"/>
                <w:szCs w:val="22"/>
              </w:rPr>
            </w:pPr>
          </w:p>
          <w:p w14:paraId="2871C9CB"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Change “Substantively” to “Conceptually” in Effective Date/Other Section as Applicable</w:t>
            </w:r>
          </w:p>
        </w:tc>
      </w:tr>
      <w:tr w:rsidR="00562E5F" w:rsidRPr="00F91661" w14:paraId="49D72FAF" w14:textId="77777777" w:rsidTr="003818B0">
        <w:tc>
          <w:tcPr>
            <w:tcW w:w="2060" w:type="dxa"/>
            <w:tcBorders>
              <w:top w:val="nil"/>
              <w:left w:val="single" w:sz="8" w:space="0" w:color="auto"/>
              <w:bottom w:val="single" w:sz="8" w:space="0" w:color="auto"/>
              <w:right w:val="single" w:sz="8" w:space="0" w:color="auto"/>
            </w:tcBorders>
          </w:tcPr>
          <w:p w14:paraId="1FC9AEAF" w14:textId="77777777" w:rsidR="00562E5F" w:rsidRPr="00F91661" w:rsidRDefault="00562E5F" w:rsidP="003818B0">
            <w:pPr>
              <w:jc w:val="center"/>
              <w:rPr>
                <w:rFonts w:asciiTheme="minorHAnsi" w:hAnsiTheme="minorHAnsi" w:cstheme="minorHAnsi"/>
                <w:sz w:val="22"/>
                <w:szCs w:val="22"/>
              </w:rPr>
            </w:pP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3F3316"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2</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14:paraId="6E979FB7" w14:textId="77777777" w:rsidR="00562E5F" w:rsidRPr="00F91661" w:rsidRDefault="00562E5F" w:rsidP="003818B0">
            <w:pPr>
              <w:rPr>
                <w:rFonts w:asciiTheme="minorHAnsi" w:hAnsiTheme="minorHAnsi" w:cstheme="minorHAnsi"/>
                <w:sz w:val="22"/>
                <w:szCs w:val="22"/>
              </w:rPr>
            </w:pPr>
            <w:r w:rsidRPr="00F91661">
              <w:rPr>
                <w:rFonts w:asciiTheme="minorHAnsi" w:hAnsiTheme="minorHAnsi" w:cstheme="minorHAnsi"/>
                <w:sz w:val="22"/>
                <w:szCs w:val="22"/>
              </w:rPr>
              <w:t>Paragraph 22</w:t>
            </w:r>
          </w:p>
        </w:tc>
      </w:tr>
      <w:tr w:rsidR="00562E5F" w:rsidRPr="00F91661" w14:paraId="35DDF5C6" w14:textId="77777777" w:rsidTr="003818B0">
        <w:tc>
          <w:tcPr>
            <w:tcW w:w="2060" w:type="dxa"/>
            <w:tcBorders>
              <w:top w:val="nil"/>
              <w:left w:val="single" w:sz="8" w:space="0" w:color="auto"/>
              <w:bottom w:val="single" w:sz="8" w:space="0" w:color="auto"/>
              <w:right w:val="single" w:sz="8" w:space="0" w:color="auto"/>
            </w:tcBorders>
          </w:tcPr>
          <w:p w14:paraId="5F4D1E52" w14:textId="77777777" w:rsidR="00562E5F" w:rsidRPr="00F91661" w:rsidRDefault="00562E5F" w:rsidP="003818B0">
            <w:pPr>
              <w:jc w:val="center"/>
              <w:rPr>
                <w:rFonts w:asciiTheme="minorHAnsi" w:hAnsiTheme="minorHAnsi" w:cstheme="minorHAnsi"/>
                <w:sz w:val="22"/>
                <w:szCs w:val="22"/>
              </w:rPr>
            </w:pP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911026"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5</w:t>
            </w:r>
          </w:p>
        </w:tc>
        <w:tc>
          <w:tcPr>
            <w:tcW w:w="3870" w:type="dxa"/>
            <w:tcBorders>
              <w:top w:val="nil"/>
              <w:left w:val="nil"/>
              <w:bottom w:val="single" w:sz="8" w:space="0" w:color="auto"/>
              <w:right w:val="single" w:sz="8" w:space="0" w:color="auto"/>
            </w:tcBorders>
            <w:tcMar>
              <w:top w:w="0" w:type="dxa"/>
              <w:left w:w="108" w:type="dxa"/>
              <w:bottom w:w="0" w:type="dxa"/>
              <w:right w:w="108" w:type="dxa"/>
            </w:tcMar>
          </w:tcPr>
          <w:p w14:paraId="54254BE8" w14:textId="77777777" w:rsidR="00562E5F" w:rsidRPr="00F91661" w:rsidRDefault="00562E5F" w:rsidP="003818B0">
            <w:pPr>
              <w:rPr>
                <w:rFonts w:asciiTheme="minorHAnsi" w:hAnsiTheme="minorHAnsi" w:cstheme="minorHAnsi"/>
                <w:sz w:val="22"/>
                <w:szCs w:val="22"/>
              </w:rPr>
            </w:pPr>
          </w:p>
        </w:tc>
      </w:tr>
      <w:tr w:rsidR="00562E5F" w:rsidRPr="00F91661" w14:paraId="7E821667" w14:textId="77777777" w:rsidTr="003818B0">
        <w:tc>
          <w:tcPr>
            <w:tcW w:w="2060" w:type="dxa"/>
            <w:tcBorders>
              <w:top w:val="nil"/>
              <w:left w:val="single" w:sz="8" w:space="0" w:color="auto"/>
              <w:bottom w:val="single" w:sz="8" w:space="0" w:color="auto"/>
              <w:right w:val="single" w:sz="8" w:space="0" w:color="auto"/>
            </w:tcBorders>
          </w:tcPr>
          <w:p w14:paraId="1F2A7563" w14:textId="77777777" w:rsidR="00562E5F" w:rsidRPr="00F91661" w:rsidRDefault="00562E5F" w:rsidP="003818B0">
            <w:pPr>
              <w:jc w:val="center"/>
              <w:rPr>
                <w:rFonts w:asciiTheme="minorHAnsi" w:hAnsiTheme="minorHAnsi" w:cstheme="minorHAnsi"/>
                <w:sz w:val="22"/>
                <w:szCs w:val="22"/>
              </w:rPr>
            </w:pP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E6233E"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16</w:t>
            </w:r>
          </w:p>
        </w:tc>
        <w:tc>
          <w:tcPr>
            <w:tcW w:w="3870" w:type="dxa"/>
            <w:tcBorders>
              <w:top w:val="nil"/>
              <w:left w:val="nil"/>
              <w:bottom w:val="single" w:sz="8" w:space="0" w:color="auto"/>
              <w:right w:val="single" w:sz="8" w:space="0" w:color="auto"/>
            </w:tcBorders>
            <w:tcMar>
              <w:top w:w="0" w:type="dxa"/>
              <w:left w:w="108" w:type="dxa"/>
              <w:bottom w:w="0" w:type="dxa"/>
              <w:right w:w="108" w:type="dxa"/>
            </w:tcMar>
          </w:tcPr>
          <w:p w14:paraId="29E2D7EB" w14:textId="77777777" w:rsidR="00562E5F" w:rsidRPr="00F91661" w:rsidRDefault="00562E5F" w:rsidP="003818B0">
            <w:pPr>
              <w:rPr>
                <w:rFonts w:asciiTheme="minorHAnsi" w:hAnsiTheme="minorHAnsi" w:cstheme="minorHAnsi"/>
                <w:sz w:val="22"/>
                <w:szCs w:val="22"/>
              </w:rPr>
            </w:pPr>
          </w:p>
        </w:tc>
      </w:tr>
      <w:tr w:rsidR="00562E5F" w:rsidRPr="00F91661" w14:paraId="5F95BA72" w14:textId="77777777" w:rsidTr="003818B0">
        <w:tc>
          <w:tcPr>
            <w:tcW w:w="2060" w:type="dxa"/>
            <w:tcBorders>
              <w:top w:val="nil"/>
              <w:left w:val="single" w:sz="8" w:space="0" w:color="auto"/>
              <w:bottom w:val="single" w:sz="8" w:space="0" w:color="auto"/>
              <w:right w:val="single" w:sz="8" w:space="0" w:color="auto"/>
            </w:tcBorders>
          </w:tcPr>
          <w:p w14:paraId="5FA26AEC" w14:textId="77777777" w:rsidR="00562E5F" w:rsidRPr="00F91661" w:rsidRDefault="00562E5F" w:rsidP="003818B0">
            <w:pPr>
              <w:jc w:val="center"/>
              <w:rPr>
                <w:rFonts w:asciiTheme="minorHAnsi" w:hAnsiTheme="minorHAnsi" w:cstheme="minorHAnsi"/>
                <w:sz w:val="22"/>
                <w:szCs w:val="22"/>
              </w:rPr>
            </w:pP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ECC329"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21</w:t>
            </w:r>
          </w:p>
        </w:tc>
        <w:tc>
          <w:tcPr>
            <w:tcW w:w="3870" w:type="dxa"/>
            <w:tcBorders>
              <w:top w:val="nil"/>
              <w:left w:val="nil"/>
              <w:bottom w:val="single" w:sz="8" w:space="0" w:color="auto"/>
              <w:right w:val="single" w:sz="8" w:space="0" w:color="auto"/>
            </w:tcBorders>
            <w:tcMar>
              <w:top w:w="0" w:type="dxa"/>
              <w:left w:w="108" w:type="dxa"/>
              <w:bottom w:w="0" w:type="dxa"/>
              <w:right w:w="108" w:type="dxa"/>
            </w:tcMar>
          </w:tcPr>
          <w:p w14:paraId="3A07FD85" w14:textId="77777777" w:rsidR="00562E5F" w:rsidRPr="00F91661" w:rsidRDefault="00562E5F" w:rsidP="003818B0">
            <w:pPr>
              <w:rPr>
                <w:rFonts w:asciiTheme="minorHAnsi" w:hAnsiTheme="minorHAnsi" w:cstheme="minorHAnsi"/>
                <w:sz w:val="22"/>
                <w:szCs w:val="22"/>
              </w:rPr>
            </w:pPr>
          </w:p>
        </w:tc>
      </w:tr>
      <w:tr w:rsidR="00562E5F" w:rsidRPr="00F91661" w14:paraId="12B95A1D" w14:textId="77777777" w:rsidTr="003818B0">
        <w:tc>
          <w:tcPr>
            <w:tcW w:w="2060" w:type="dxa"/>
            <w:tcBorders>
              <w:top w:val="nil"/>
              <w:left w:val="single" w:sz="8" w:space="0" w:color="auto"/>
              <w:bottom w:val="single" w:sz="8" w:space="0" w:color="auto"/>
              <w:right w:val="single" w:sz="8" w:space="0" w:color="auto"/>
            </w:tcBorders>
          </w:tcPr>
          <w:p w14:paraId="0E1E8D2C"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22</w:t>
            </w: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1A77B9"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22</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14:paraId="236FCA87" w14:textId="77777777" w:rsidR="00562E5F" w:rsidRPr="00F91661" w:rsidRDefault="00562E5F" w:rsidP="003818B0">
            <w:pPr>
              <w:rPr>
                <w:rFonts w:asciiTheme="minorHAnsi" w:hAnsiTheme="minorHAnsi" w:cstheme="minorHAnsi"/>
                <w:sz w:val="22"/>
                <w:szCs w:val="22"/>
              </w:rPr>
            </w:pPr>
            <w:r w:rsidRPr="00F91661">
              <w:rPr>
                <w:rFonts w:asciiTheme="minorHAnsi" w:hAnsiTheme="minorHAnsi" w:cstheme="minorHAnsi"/>
                <w:sz w:val="22"/>
                <w:szCs w:val="22"/>
              </w:rPr>
              <w:t>Paragraph 54</w:t>
            </w:r>
          </w:p>
        </w:tc>
      </w:tr>
      <w:tr w:rsidR="00562E5F" w:rsidRPr="00F91661" w14:paraId="14931D63" w14:textId="77777777" w:rsidTr="003818B0">
        <w:tc>
          <w:tcPr>
            <w:tcW w:w="2060" w:type="dxa"/>
            <w:tcBorders>
              <w:top w:val="nil"/>
              <w:left w:val="single" w:sz="8" w:space="0" w:color="auto"/>
              <w:bottom w:val="single" w:sz="8" w:space="0" w:color="auto"/>
              <w:right w:val="single" w:sz="8" w:space="0" w:color="auto"/>
            </w:tcBorders>
          </w:tcPr>
          <w:p w14:paraId="6BC2BF6F" w14:textId="77777777" w:rsidR="00562E5F" w:rsidRPr="00F91661" w:rsidRDefault="00562E5F" w:rsidP="003818B0">
            <w:pPr>
              <w:jc w:val="center"/>
              <w:rPr>
                <w:rFonts w:asciiTheme="minorHAnsi" w:hAnsiTheme="minorHAnsi" w:cstheme="minorHAnsi"/>
                <w:sz w:val="22"/>
                <w:szCs w:val="22"/>
              </w:rPr>
            </w:pP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36E84E"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26</w:t>
            </w:r>
          </w:p>
        </w:tc>
        <w:tc>
          <w:tcPr>
            <w:tcW w:w="3870" w:type="dxa"/>
            <w:tcBorders>
              <w:top w:val="nil"/>
              <w:left w:val="nil"/>
              <w:bottom w:val="single" w:sz="8" w:space="0" w:color="auto"/>
              <w:right w:val="single" w:sz="8" w:space="0" w:color="auto"/>
            </w:tcBorders>
            <w:tcMar>
              <w:top w:w="0" w:type="dxa"/>
              <w:left w:w="108" w:type="dxa"/>
              <w:bottom w:w="0" w:type="dxa"/>
              <w:right w:w="108" w:type="dxa"/>
            </w:tcMar>
          </w:tcPr>
          <w:p w14:paraId="3A7AD03A" w14:textId="77777777" w:rsidR="00562E5F" w:rsidRPr="00F91661" w:rsidRDefault="00562E5F" w:rsidP="003818B0">
            <w:pPr>
              <w:rPr>
                <w:rFonts w:asciiTheme="minorHAnsi" w:hAnsiTheme="minorHAnsi" w:cstheme="minorHAnsi"/>
                <w:sz w:val="22"/>
                <w:szCs w:val="22"/>
              </w:rPr>
            </w:pPr>
          </w:p>
        </w:tc>
      </w:tr>
      <w:tr w:rsidR="00562E5F" w:rsidRPr="00F91661" w14:paraId="20A288EA" w14:textId="77777777" w:rsidTr="003818B0">
        <w:tc>
          <w:tcPr>
            <w:tcW w:w="2060" w:type="dxa"/>
            <w:tcBorders>
              <w:top w:val="nil"/>
              <w:left w:val="single" w:sz="8" w:space="0" w:color="auto"/>
              <w:bottom w:val="single" w:sz="8" w:space="0" w:color="auto"/>
              <w:right w:val="single" w:sz="8" w:space="0" w:color="auto"/>
            </w:tcBorders>
          </w:tcPr>
          <w:p w14:paraId="6ADB0A0C"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30</w:t>
            </w: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1D5934"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30</w:t>
            </w:r>
          </w:p>
        </w:tc>
        <w:tc>
          <w:tcPr>
            <w:tcW w:w="3870" w:type="dxa"/>
            <w:tcBorders>
              <w:top w:val="nil"/>
              <w:left w:val="nil"/>
              <w:bottom w:val="single" w:sz="8" w:space="0" w:color="auto"/>
              <w:right w:val="single" w:sz="8" w:space="0" w:color="auto"/>
            </w:tcBorders>
            <w:tcMar>
              <w:top w:w="0" w:type="dxa"/>
              <w:left w:w="108" w:type="dxa"/>
              <w:bottom w:w="0" w:type="dxa"/>
              <w:right w:w="108" w:type="dxa"/>
            </w:tcMar>
          </w:tcPr>
          <w:p w14:paraId="30F420FE" w14:textId="77777777" w:rsidR="00562E5F" w:rsidRPr="00F91661" w:rsidRDefault="00562E5F" w:rsidP="003818B0">
            <w:pPr>
              <w:rPr>
                <w:rFonts w:asciiTheme="minorHAnsi" w:hAnsiTheme="minorHAnsi" w:cstheme="minorHAnsi"/>
                <w:sz w:val="22"/>
                <w:szCs w:val="22"/>
              </w:rPr>
            </w:pPr>
          </w:p>
        </w:tc>
      </w:tr>
      <w:tr w:rsidR="00562E5F" w:rsidRPr="00F91661" w14:paraId="4AAB4578" w14:textId="77777777" w:rsidTr="003818B0">
        <w:tc>
          <w:tcPr>
            <w:tcW w:w="2060" w:type="dxa"/>
            <w:tcBorders>
              <w:top w:val="nil"/>
              <w:left w:val="single" w:sz="8" w:space="0" w:color="auto"/>
              <w:bottom w:val="single" w:sz="8" w:space="0" w:color="auto"/>
              <w:right w:val="single" w:sz="8" w:space="0" w:color="auto"/>
            </w:tcBorders>
          </w:tcPr>
          <w:p w14:paraId="166B4E47"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32</w:t>
            </w: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A6C865"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32</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14:paraId="726292EB" w14:textId="77777777" w:rsidR="00562E5F" w:rsidRPr="00F91661" w:rsidRDefault="00562E5F" w:rsidP="003818B0">
            <w:pPr>
              <w:rPr>
                <w:rFonts w:asciiTheme="minorHAnsi" w:hAnsiTheme="minorHAnsi" w:cstheme="minorHAnsi"/>
                <w:sz w:val="22"/>
                <w:szCs w:val="22"/>
              </w:rPr>
            </w:pPr>
            <w:r w:rsidRPr="00F91661">
              <w:rPr>
                <w:rFonts w:asciiTheme="minorHAnsi" w:hAnsiTheme="minorHAnsi" w:cstheme="minorHAnsi"/>
                <w:sz w:val="22"/>
                <w:szCs w:val="22"/>
              </w:rPr>
              <w:t>Paragraphs 22 and 23</w:t>
            </w:r>
          </w:p>
        </w:tc>
      </w:tr>
      <w:tr w:rsidR="00562E5F" w:rsidRPr="00F91661" w14:paraId="1D5F0C1A" w14:textId="77777777" w:rsidTr="003818B0">
        <w:tc>
          <w:tcPr>
            <w:tcW w:w="2060" w:type="dxa"/>
            <w:tcBorders>
              <w:top w:val="nil"/>
              <w:left w:val="single" w:sz="8" w:space="0" w:color="auto"/>
              <w:bottom w:val="single" w:sz="8" w:space="0" w:color="auto"/>
              <w:right w:val="single" w:sz="8" w:space="0" w:color="auto"/>
            </w:tcBorders>
          </w:tcPr>
          <w:p w14:paraId="2794EF6D"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35</w:t>
            </w: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B1F27B"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35</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14:paraId="20B00FE8" w14:textId="77777777" w:rsidR="00562E5F" w:rsidRPr="00F91661" w:rsidRDefault="00562E5F" w:rsidP="003818B0">
            <w:pPr>
              <w:rPr>
                <w:rFonts w:asciiTheme="minorHAnsi" w:hAnsiTheme="minorHAnsi" w:cstheme="minorHAnsi"/>
                <w:sz w:val="22"/>
                <w:szCs w:val="22"/>
              </w:rPr>
            </w:pPr>
            <w:r w:rsidRPr="00F91661">
              <w:rPr>
                <w:rFonts w:asciiTheme="minorHAnsi" w:hAnsiTheme="minorHAnsi" w:cstheme="minorHAnsi"/>
                <w:sz w:val="22"/>
                <w:szCs w:val="22"/>
              </w:rPr>
              <w:t>Paragraph 22</w:t>
            </w:r>
          </w:p>
        </w:tc>
      </w:tr>
      <w:tr w:rsidR="00562E5F" w:rsidRPr="00F91661" w14:paraId="3A1C6449" w14:textId="77777777" w:rsidTr="003818B0">
        <w:tc>
          <w:tcPr>
            <w:tcW w:w="2060" w:type="dxa"/>
            <w:tcBorders>
              <w:top w:val="nil"/>
              <w:left w:val="single" w:sz="8" w:space="0" w:color="auto"/>
              <w:bottom w:val="single" w:sz="8" w:space="0" w:color="auto"/>
              <w:right w:val="single" w:sz="8" w:space="0" w:color="auto"/>
            </w:tcBorders>
          </w:tcPr>
          <w:p w14:paraId="62600C99"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40</w:t>
            </w: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02A8B"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40</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14:paraId="61FCCB9E" w14:textId="77777777" w:rsidR="00562E5F" w:rsidRPr="00F91661" w:rsidRDefault="00562E5F" w:rsidP="003818B0">
            <w:pPr>
              <w:rPr>
                <w:rFonts w:asciiTheme="minorHAnsi" w:hAnsiTheme="minorHAnsi" w:cstheme="minorHAnsi"/>
                <w:sz w:val="22"/>
                <w:szCs w:val="22"/>
              </w:rPr>
            </w:pPr>
            <w:r w:rsidRPr="00F91661">
              <w:rPr>
                <w:rFonts w:asciiTheme="minorHAnsi" w:hAnsiTheme="minorHAnsi" w:cstheme="minorHAnsi"/>
                <w:sz w:val="22"/>
                <w:szCs w:val="22"/>
              </w:rPr>
              <w:t>Paragraph 36</w:t>
            </w:r>
          </w:p>
        </w:tc>
      </w:tr>
      <w:tr w:rsidR="00562E5F" w:rsidRPr="00F91661" w14:paraId="71C34C34" w14:textId="77777777" w:rsidTr="003818B0">
        <w:tc>
          <w:tcPr>
            <w:tcW w:w="2060" w:type="dxa"/>
            <w:tcBorders>
              <w:top w:val="nil"/>
              <w:left w:val="single" w:sz="8" w:space="0" w:color="auto"/>
              <w:bottom w:val="single" w:sz="8" w:space="0" w:color="auto"/>
              <w:right w:val="single" w:sz="8" w:space="0" w:color="auto"/>
            </w:tcBorders>
          </w:tcPr>
          <w:p w14:paraId="6E400FF8"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41</w:t>
            </w: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B199ED"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41</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14:paraId="7A6AE43F" w14:textId="77777777" w:rsidR="00562E5F" w:rsidRPr="00F91661" w:rsidRDefault="00562E5F" w:rsidP="003818B0">
            <w:pPr>
              <w:rPr>
                <w:rFonts w:asciiTheme="minorHAnsi" w:hAnsiTheme="minorHAnsi" w:cstheme="minorHAnsi"/>
                <w:sz w:val="22"/>
                <w:szCs w:val="22"/>
              </w:rPr>
            </w:pPr>
            <w:r w:rsidRPr="00F91661">
              <w:rPr>
                <w:rFonts w:asciiTheme="minorHAnsi" w:hAnsiTheme="minorHAnsi" w:cstheme="minorHAnsi"/>
                <w:sz w:val="22"/>
                <w:szCs w:val="22"/>
              </w:rPr>
              <w:t>Paragraph 24</w:t>
            </w:r>
          </w:p>
        </w:tc>
      </w:tr>
      <w:tr w:rsidR="00562E5F" w:rsidRPr="00F91661" w14:paraId="527DCDB2" w14:textId="77777777" w:rsidTr="003818B0">
        <w:tc>
          <w:tcPr>
            <w:tcW w:w="2060" w:type="dxa"/>
            <w:tcBorders>
              <w:top w:val="nil"/>
              <w:left w:val="single" w:sz="8" w:space="0" w:color="auto"/>
              <w:bottom w:val="single" w:sz="8" w:space="0" w:color="auto"/>
              <w:right w:val="single" w:sz="8" w:space="0" w:color="auto"/>
            </w:tcBorders>
          </w:tcPr>
          <w:p w14:paraId="6C4F68E4" w14:textId="77777777" w:rsidR="00562E5F" w:rsidRPr="00F91661" w:rsidRDefault="00562E5F" w:rsidP="003818B0">
            <w:pPr>
              <w:jc w:val="center"/>
              <w:rPr>
                <w:rFonts w:asciiTheme="minorHAnsi" w:hAnsiTheme="minorHAnsi" w:cstheme="minorHAnsi"/>
                <w:sz w:val="22"/>
                <w:szCs w:val="22"/>
              </w:rPr>
            </w:pP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77D25D"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43</w:t>
            </w:r>
          </w:p>
        </w:tc>
        <w:tc>
          <w:tcPr>
            <w:tcW w:w="3870" w:type="dxa"/>
            <w:tcBorders>
              <w:top w:val="nil"/>
              <w:left w:val="nil"/>
              <w:bottom w:val="single" w:sz="8" w:space="0" w:color="auto"/>
              <w:right w:val="single" w:sz="8" w:space="0" w:color="auto"/>
            </w:tcBorders>
            <w:tcMar>
              <w:top w:w="0" w:type="dxa"/>
              <w:left w:w="108" w:type="dxa"/>
              <w:bottom w:w="0" w:type="dxa"/>
              <w:right w:w="108" w:type="dxa"/>
            </w:tcMar>
          </w:tcPr>
          <w:p w14:paraId="38CE040A" w14:textId="77777777" w:rsidR="00562E5F" w:rsidRPr="00F91661" w:rsidRDefault="00562E5F" w:rsidP="003818B0">
            <w:pPr>
              <w:rPr>
                <w:rFonts w:asciiTheme="minorHAnsi" w:hAnsiTheme="minorHAnsi" w:cstheme="minorHAnsi"/>
                <w:sz w:val="22"/>
                <w:szCs w:val="22"/>
              </w:rPr>
            </w:pPr>
          </w:p>
        </w:tc>
      </w:tr>
      <w:tr w:rsidR="00562E5F" w:rsidRPr="00F91661" w14:paraId="6E3743AA" w14:textId="77777777" w:rsidTr="003818B0">
        <w:tc>
          <w:tcPr>
            <w:tcW w:w="2060" w:type="dxa"/>
            <w:tcBorders>
              <w:top w:val="nil"/>
              <w:left w:val="single" w:sz="8" w:space="0" w:color="auto"/>
              <w:bottom w:val="single" w:sz="8" w:space="0" w:color="auto"/>
              <w:right w:val="single" w:sz="8" w:space="0" w:color="auto"/>
            </w:tcBorders>
          </w:tcPr>
          <w:p w14:paraId="3F490C3E"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lastRenderedPageBreak/>
              <w:t>51</w:t>
            </w: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67738C"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51</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14:paraId="4BC8B792" w14:textId="77777777" w:rsidR="00562E5F" w:rsidRPr="00F91661" w:rsidRDefault="00562E5F" w:rsidP="003818B0">
            <w:pPr>
              <w:rPr>
                <w:rFonts w:asciiTheme="minorHAnsi" w:hAnsiTheme="minorHAnsi" w:cstheme="minorHAnsi"/>
                <w:sz w:val="22"/>
                <w:szCs w:val="22"/>
              </w:rPr>
            </w:pPr>
            <w:r w:rsidRPr="00F91661">
              <w:rPr>
                <w:rFonts w:asciiTheme="minorHAnsi" w:hAnsiTheme="minorHAnsi" w:cstheme="minorHAnsi"/>
                <w:sz w:val="22"/>
                <w:szCs w:val="22"/>
              </w:rPr>
              <w:t>Paragraph 58</w:t>
            </w:r>
          </w:p>
        </w:tc>
      </w:tr>
      <w:tr w:rsidR="00562E5F" w:rsidRPr="00F91661" w14:paraId="36DC7237" w14:textId="77777777" w:rsidTr="003818B0">
        <w:tc>
          <w:tcPr>
            <w:tcW w:w="2060" w:type="dxa"/>
            <w:tcBorders>
              <w:top w:val="nil"/>
              <w:left w:val="single" w:sz="8" w:space="0" w:color="auto"/>
              <w:bottom w:val="single" w:sz="8" w:space="0" w:color="auto"/>
              <w:right w:val="single" w:sz="8" w:space="0" w:color="auto"/>
            </w:tcBorders>
          </w:tcPr>
          <w:p w14:paraId="592BB29D"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54</w:t>
            </w: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701390"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54</w:t>
            </w:r>
          </w:p>
        </w:tc>
        <w:tc>
          <w:tcPr>
            <w:tcW w:w="3870" w:type="dxa"/>
            <w:tcBorders>
              <w:top w:val="nil"/>
              <w:left w:val="nil"/>
              <w:bottom w:val="single" w:sz="8" w:space="0" w:color="auto"/>
              <w:right w:val="single" w:sz="8" w:space="0" w:color="auto"/>
            </w:tcBorders>
            <w:tcMar>
              <w:top w:w="0" w:type="dxa"/>
              <w:left w:w="108" w:type="dxa"/>
              <w:bottom w:w="0" w:type="dxa"/>
              <w:right w:w="108" w:type="dxa"/>
            </w:tcMar>
          </w:tcPr>
          <w:p w14:paraId="72AB760B" w14:textId="77777777" w:rsidR="00562E5F" w:rsidRPr="00F91661" w:rsidRDefault="00562E5F" w:rsidP="003818B0">
            <w:pPr>
              <w:rPr>
                <w:rFonts w:asciiTheme="minorHAnsi" w:hAnsiTheme="minorHAnsi" w:cstheme="minorHAnsi"/>
                <w:sz w:val="22"/>
                <w:szCs w:val="22"/>
              </w:rPr>
            </w:pPr>
          </w:p>
        </w:tc>
      </w:tr>
      <w:tr w:rsidR="00562E5F" w:rsidRPr="00F91661" w14:paraId="57EF290D" w14:textId="77777777" w:rsidTr="003818B0">
        <w:tc>
          <w:tcPr>
            <w:tcW w:w="2060" w:type="dxa"/>
            <w:tcBorders>
              <w:top w:val="nil"/>
              <w:left w:val="single" w:sz="8" w:space="0" w:color="auto"/>
              <w:bottom w:val="single" w:sz="8" w:space="0" w:color="auto"/>
              <w:right w:val="single" w:sz="8" w:space="0" w:color="auto"/>
            </w:tcBorders>
          </w:tcPr>
          <w:p w14:paraId="42168950" w14:textId="77777777" w:rsidR="00562E5F" w:rsidRPr="00F91661" w:rsidRDefault="00562E5F" w:rsidP="003818B0">
            <w:pPr>
              <w:jc w:val="center"/>
              <w:rPr>
                <w:rFonts w:asciiTheme="minorHAnsi" w:hAnsiTheme="minorHAnsi" w:cstheme="minorHAnsi"/>
                <w:sz w:val="22"/>
                <w:szCs w:val="22"/>
              </w:rPr>
            </w:pP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9E9A06"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61</w:t>
            </w:r>
          </w:p>
        </w:tc>
        <w:tc>
          <w:tcPr>
            <w:tcW w:w="3870" w:type="dxa"/>
            <w:tcBorders>
              <w:top w:val="nil"/>
              <w:left w:val="nil"/>
              <w:bottom w:val="single" w:sz="8" w:space="0" w:color="auto"/>
              <w:right w:val="single" w:sz="8" w:space="0" w:color="auto"/>
            </w:tcBorders>
            <w:tcMar>
              <w:top w:w="0" w:type="dxa"/>
              <w:left w:w="108" w:type="dxa"/>
              <w:bottom w:w="0" w:type="dxa"/>
              <w:right w:w="108" w:type="dxa"/>
            </w:tcMar>
          </w:tcPr>
          <w:p w14:paraId="6087E1D2" w14:textId="77777777" w:rsidR="00562E5F" w:rsidRPr="00F91661" w:rsidRDefault="00562E5F" w:rsidP="003818B0">
            <w:pPr>
              <w:rPr>
                <w:rFonts w:asciiTheme="minorHAnsi" w:hAnsiTheme="minorHAnsi" w:cstheme="minorHAnsi"/>
                <w:sz w:val="22"/>
                <w:szCs w:val="22"/>
              </w:rPr>
            </w:pPr>
          </w:p>
        </w:tc>
      </w:tr>
      <w:tr w:rsidR="00562E5F" w:rsidRPr="00F91661" w14:paraId="1B990550" w14:textId="77777777" w:rsidTr="003818B0">
        <w:tc>
          <w:tcPr>
            <w:tcW w:w="2060" w:type="dxa"/>
            <w:tcBorders>
              <w:top w:val="nil"/>
              <w:left w:val="single" w:sz="8" w:space="0" w:color="auto"/>
              <w:bottom w:val="single" w:sz="8" w:space="0" w:color="auto"/>
              <w:right w:val="single" w:sz="8" w:space="0" w:color="auto"/>
            </w:tcBorders>
          </w:tcPr>
          <w:p w14:paraId="0D06C9EB"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62</w:t>
            </w: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7CE8F4"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62</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14:paraId="4B01B567" w14:textId="77777777" w:rsidR="00562E5F" w:rsidRPr="00F91661" w:rsidRDefault="00562E5F" w:rsidP="003818B0">
            <w:pPr>
              <w:rPr>
                <w:rFonts w:asciiTheme="minorHAnsi" w:hAnsiTheme="minorHAnsi" w:cstheme="minorHAnsi"/>
                <w:sz w:val="22"/>
                <w:szCs w:val="22"/>
              </w:rPr>
            </w:pPr>
            <w:r w:rsidRPr="00F91661">
              <w:rPr>
                <w:rFonts w:asciiTheme="minorHAnsi" w:hAnsiTheme="minorHAnsi" w:cstheme="minorHAnsi"/>
                <w:sz w:val="22"/>
                <w:szCs w:val="22"/>
              </w:rPr>
              <w:t>Paragraph 135</w:t>
            </w:r>
          </w:p>
        </w:tc>
      </w:tr>
      <w:tr w:rsidR="00562E5F" w:rsidRPr="00F91661" w14:paraId="1F2EB63B" w14:textId="77777777" w:rsidTr="003818B0">
        <w:tc>
          <w:tcPr>
            <w:tcW w:w="2060" w:type="dxa"/>
            <w:tcBorders>
              <w:top w:val="nil"/>
              <w:left w:val="single" w:sz="8" w:space="0" w:color="auto"/>
              <w:bottom w:val="single" w:sz="8" w:space="0" w:color="auto"/>
              <w:right w:val="single" w:sz="8" w:space="0" w:color="auto"/>
            </w:tcBorders>
          </w:tcPr>
          <w:p w14:paraId="586DA02F" w14:textId="77777777" w:rsidR="00562E5F" w:rsidRPr="00F91661" w:rsidRDefault="00562E5F" w:rsidP="003818B0">
            <w:pPr>
              <w:jc w:val="center"/>
              <w:rPr>
                <w:rFonts w:asciiTheme="minorHAnsi" w:hAnsiTheme="minorHAnsi" w:cstheme="minorHAnsi"/>
                <w:sz w:val="22"/>
                <w:szCs w:val="22"/>
              </w:rPr>
            </w:pP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A707EA"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86</w:t>
            </w:r>
          </w:p>
        </w:tc>
        <w:tc>
          <w:tcPr>
            <w:tcW w:w="3870" w:type="dxa"/>
            <w:tcBorders>
              <w:top w:val="nil"/>
              <w:left w:val="nil"/>
              <w:bottom w:val="single" w:sz="8" w:space="0" w:color="auto"/>
              <w:right w:val="single" w:sz="8" w:space="0" w:color="auto"/>
            </w:tcBorders>
            <w:tcMar>
              <w:top w:w="0" w:type="dxa"/>
              <w:left w:w="108" w:type="dxa"/>
              <w:bottom w:w="0" w:type="dxa"/>
              <w:right w:w="108" w:type="dxa"/>
            </w:tcMar>
          </w:tcPr>
          <w:p w14:paraId="22E75182" w14:textId="77777777" w:rsidR="00562E5F" w:rsidRPr="00F91661" w:rsidRDefault="00562E5F" w:rsidP="003818B0">
            <w:pPr>
              <w:rPr>
                <w:rFonts w:asciiTheme="minorHAnsi" w:hAnsiTheme="minorHAnsi" w:cstheme="minorHAnsi"/>
                <w:sz w:val="22"/>
                <w:szCs w:val="22"/>
              </w:rPr>
            </w:pPr>
          </w:p>
        </w:tc>
      </w:tr>
      <w:tr w:rsidR="00562E5F" w:rsidRPr="00F91661" w14:paraId="6B343055" w14:textId="77777777" w:rsidTr="003818B0">
        <w:tc>
          <w:tcPr>
            <w:tcW w:w="2060" w:type="dxa"/>
            <w:tcBorders>
              <w:top w:val="nil"/>
              <w:left w:val="single" w:sz="8" w:space="0" w:color="auto"/>
              <w:bottom w:val="single" w:sz="8" w:space="0" w:color="auto"/>
              <w:right w:val="single" w:sz="8" w:space="0" w:color="auto"/>
            </w:tcBorders>
          </w:tcPr>
          <w:p w14:paraId="5E11B7C8" w14:textId="77777777" w:rsidR="00562E5F" w:rsidRPr="00F91661" w:rsidRDefault="00562E5F" w:rsidP="003818B0">
            <w:pPr>
              <w:jc w:val="center"/>
              <w:rPr>
                <w:rFonts w:asciiTheme="minorHAnsi" w:hAnsiTheme="minorHAnsi" w:cstheme="minorHAnsi"/>
                <w:sz w:val="22"/>
                <w:szCs w:val="22"/>
              </w:rPr>
            </w:pP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C45AA5"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93</w:t>
            </w:r>
          </w:p>
        </w:tc>
        <w:tc>
          <w:tcPr>
            <w:tcW w:w="3870" w:type="dxa"/>
            <w:tcBorders>
              <w:top w:val="nil"/>
              <w:left w:val="nil"/>
              <w:bottom w:val="single" w:sz="8" w:space="0" w:color="auto"/>
              <w:right w:val="single" w:sz="8" w:space="0" w:color="auto"/>
            </w:tcBorders>
            <w:tcMar>
              <w:top w:w="0" w:type="dxa"/>
              <w:left w:w="108" w:type="dxa"/>
              <w:bottom w:w="0" w:type="dxa"/>
              <w:right w:w="108" w:type="dxa"/>
            </w:tcMar>
          </w:tcPr>
          <w:p w14:paraId="4FD64C26" w14:textId="77777777" w:rsidR="00562E5F" w:rsidRPr="00F91661" w:rsidRDefault="00562E5F" w:rsidP="003818B0">
            <w:pPr>
              <w:rPr>
                <w:rFonts w:asciiTheme="minorHAnsi" w:hAnsiTheme="minorHAnsi" w:cstheme="minorHAnsi"/>
                <w:sz w:val="22"/>
                <w:szCs w:val="22"/>
              </w:rPr>
            </w:pPr>
          </w:p>
        </w:tc>
      </w:tr>
      <w:tr w:rsidR="00562E5F" w:rsidRPr="00F91661" w14:paraId="3E6A79FD" w14:textId="77777777" w:rsidTr="003818B0">
        <w:tc>
          <w:tcPr>
            <w:tcW w:w="2060" w:type="dxa"/>
            <w:tcBorders>
              <w:top w:val="nil"/>
              <w:left w:val="single" w:sz="8" w:space="0" w:color="auto"/>
              <w:bottom w:val="single" w:sz="8" w:space="0" w:color="auto"/>
              <w:right w:val="single" w:sz="8" w:space="0" w:color="auto"/>
            </w:tcBorders>
          </w:tcPr>
          <w:p w14:paraId="4C2F279C" w14:textId="77777777" w:rsidR="00562E5F" w:rsidRPr="00F91661" w:rsidRDefault="00562E5F" w:rsidP="003818B0">
            <w:pPr>
              <w:jc w:val="center"/>
              <w:rPr>
                <w:rFonts w:asciiTheme="minorHAnsi" w:hAnsiTheme="minorHAnsi" w:cstheme="minorHAnsi"/>
                <w:sz w:val="22"/>
                <w:szCs w:val="22"/>
              </w:rPr>
            </w:pP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0F79E4"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94</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14:paraId="14C40117" w14:textId="77777777" w:rsidR="00562E5F" w:rsidRPr="00F91661" w:rsidRDefault="00562E5F" w:rsidP="003818B0">
            <w:pPr>
              <w:rPr>
                <w:rFonts w:asciiTheme="minorHAnsi" w:hAnsiTheme="minorHAnsi" w:cstheme="minorHAnsi"/>
                <w:sz w:val="22"/>
                <w:szCs w:val="22"/>
              </w:rPr>
            </w:pPr>
            <w:r w:rsidRPr="00F91661">
              <w:rPr>
                <w:rFonts w:asciiTheme="minorHAnsi" w:hAnsiTheme="minorHAnsi" w:cstheme="minorHAnsi"/>
                <w:sz w:val="22"/>
                <w:szCs w:val="22"/>
              </w:rPr>
              <w:t>Paragraph 19</w:t>
            </w:r>
          </w:p>
        </w:tc>
      </w:tr>
      <w:tr w:rsidR="00562E5F" w:rsidRPr="00F91661" w14:paraId="1EE98C34" w14:textId="77777777" w:rsidTr="003818B0">
        <w:tc>
          <w:tcPr>
            <w:tcW w:w="2060" w:type="dxa"/>
            <w:tcBorders>
              <w:top w:val="nil"/>
              <w:left w:val="single" w:sz="8" w:space="0" w:color="auto"/>
              <w:bottom w:val="single" w:sz="8" w:space="0" w:color="auto"/>
              <w:right w:val="single" w:sz="8" w:space="0" w:color="auto"/>
            </w:tcBorders>
          </w:tcPr>
          <w:p w14:paraId="15D6C650"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100</w:t>
            </w: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82B803"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100</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14:paraId="10DA39D6" w14:textId="77777777" w:rsidR="00562E5F" w:rsidRPr="00F91661" w:rsidRDefault="00562E5F" w:rsidP="003818B0">
            <w:pPr>
              <w:rPr>
                <w:rFonts w:asciiTheme="minorHAnsi" w:hAnsiTheme="minorHAnsi" w:cstheme="minorHAnsi"/>
                <w:sz w:val="22"/>
                <w:szCs w:val="22"/>
              </w:rPr>
            </w:pPr>
            <w:r w:rsidRPr="00F91661">
              <w:rPr>
                <w:rFonts w:asciiTheme="minorHAnsi" w:hAnsiTheme="minorHAnsi" w:cstheme="minorHAnsi"/>
                <w:sz w:val="22"/>
                <w:szCs w:val="22"/>
              </w:rPr>
              <w:t>Paragraph 67</w:t>
            </w:r>
          </w:p>
        </w:tc>
      </w:tr>
      <w:tr w:rsidR="00562E5F" w:rsidRPr="00F91661" w14:paraId="26E7927B" w14:textId="77777777" w:rsidTr="003818B0">
        <w:tc>
          <w:tcPr>
            <w:tcW w:w="2060" w:type="dxa"/>
            <w:tcBorders>
              <w:top w:val="nil"/>
              <w:left w:val="single" w:sz="8" w:space="0" w:color="auto"/>
              <w:bottom w:val="single" w:sz="8" w:space="0" w:color="auto"/>
              <w:right w:val="single" w:sz="8" w:space="0" w:color="auto"/>
            </w:tcBorders>
          </w:tcPr>
          <w:p w14:paraId="00B468FB"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103</w:t>
            </w: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2C209B"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103</w:t>
            </w:r>
          </w:p>
        </w:tc>
        <w:tc>
          <w:tcPr>
            <w:tcW w:w="3870" w:type="dxa"/>
            <w:tcBorders>
              <w:top w:val="nil"/>
              <w:left w:val="nil"/>
              <w:bottom w:val="single" w:sz="8" w:space="0" w:color="auto"/>
              <w:right w:val="single" w:sz="8" w:space="0" w:color="auto"/>
            </w:tcBorders>
            <w:tcMar>
              <w:top w:w="0" w:type="dxa"/>
              <w:left w:w="108" w:type="dxa"/>
              <w:bottom w:w="0" w:type="dxa"/>
              <w:right w:w="108" w:type="dxa"/>
            </w:tcMar>
          </w:tcPr>
          <w:p w14:paraId="4BEB8F5C" w14:textId="77777777" w:rsidR="00562E5F" w:rsidRPr="00F91661" w:rsidRDefault="00562E5F" w:rsidP="003818B0">
            <w:pPr>
              <w:rPr>
                <w:rFonts w:asciiTheme="minorHAnsi" w:hAnsiTheme="minorHAnsi" w:cstheme="minorHAnsi"/>
                <w:sz w:val="22"/>
                <w:szCs w:val="22"/>
              </w:rPr>
            </w:pPr>
          </w:p>
        </w:tc>
      </w:tr>
      <w:tr w:rsidR="00562E5F" w:rsidRPr="00F91661" w14:paraId="35A69C5D" w14:textId="77777777" w:rsidTr="003818B0">
        <w:tc>
          <w:tcPr>
            <w:tcW w:w="2060" w:type="dxa"/>
            <w:tcBorders>
              <w:top w:val="nil"/>
              <w:left w:val="single" w:sz="8" w:space="0" w:color="auto"/>
              <w:bottom w:val="single" w:sz="8" w:space="0" w:color="auto"/>
              <w:right w:val="single" w:sz="8" w:space="0" w:color="auto"/>
            </w:tcBorders>
          </w:tcPr>
          <w:p w14:paraId="1CEB3095" w14:textId="77777777" w:rsidR="00562E5F" w:rsidRPr="00F91661" w:rsidRDefault="00562E5F" w:rsidP="003818B0">
            <w:pPr>
              <w:jc w:val="center"/>
              <w:rPr>
                <w:rFonts w:asciiTheme="minorHAnsi" w:hAnsiTheme="minorHAnsi" w:cstheme="minorHAnsi"/>
                <w:sz w:val="22"/>
                <w:szCs w:val="22"/>
              </w:rPr>
            </w:pP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B38AF1"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104</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14:paraId="53E5E59D" w14:textId="77777777" w:rsidR="00562E5F" w:rsidRPr="00F91661" w:rsidRDefault="00562E5F" w:rsidP="003818B0">
            <w:pPr>
              <w:rPr>
                <w:rFonts w:asciiTheme="minorHAnsi" w:hAnsiTheme="minorHAnsi" w:cstheme="minorHAnsi"/>
                <w:sz w:val="22"/>
                <w:szCs w:val="22"/>
              </w:rPr>
            </w:pPr>
            <w:r w:rsidRPr="00F91661">
              <w:rPr>
                <w:rFonts w:asciiTheme="minorHAnsi" w:hAnsiTheme="minorHAnsi" w:cstheme="minorHAnsi"/>
                <w:sz w:val="22"/>
                <w:szCs w:val="22"/>
              </w:rPr>
              <w:t>Subparagraphs 132.b. through 132.d.</w:t>
            </w:r>
          </w:p>
        </w:tc>
      </w:tr>
      <w:tr w:rsidR="00562E5F" w:rsidRPr="00F91661" w14:paraId="3DF84E3C" w14:textId="77777777" w:rsidTr="003818B0">
        <w:trPr>
          <w:trHeight w:val="35"/>
        </w:trPr>
        <w:tc>
          <w:tcPr>
            <w:tcW w:w="2060" w:type="dxa"/>
            <w:tcBorders>
              <w:top w:val="nil"/>
              <w:left w:val="single" w:sz="8" w:space="0" w:color="auto"/>
              <w:bottom w:val="single" w:sz="8" w:space="0" w:color="auto"/>
              <w:right w:val="single" w:sz="8" w:space="0" w:color="auto"/>
            </w:tcBorders>
          </w:tcPr>
          <w:p w14:paraId="53C97DF1"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105</w:t>
            </w:r>
          </w:p>
        </w:tc>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F15E70" w14:textId="77777777" w:rsidR="00562E5F" w:rsidRPr="00F91661" w:rsidRDefault="00562E5F" w:rsidP="003818B0">
            <w:pPr>
              <w:jc w:val="center"/>
              <w:rPr>
                <w:rFonts w:asciiTheme="minorHAnsi" w:hAnsiTheme="minorHAnsi" w:cstheme="minorHAnsi"/>
                <w:sz w:val="22"/>
                <w:szCs w:val="22"/>
              </w:rPr>
            </w:pPr>
            <w:r w:rsidRPr="00F91661">
              <w:rPr>
                <w:rFonts w:asciiTheme="minorHAnsi" w:hAnsiTheme="minorHAnsi" w:cstheme="minorHAnsi"/>
                <w:sz w:val="22"/>
                <w:szCs w:val="22"/>
              </w:rPr>
              <w:t>105</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14:paraId="0DC0F15E" w14:textId="77777777" w:rsidR="00562E5F" w:rsidRPr="00F91661" w:rsidRDefault="00562E5F" w:rsidP="003818B0">
            <w:pPr>
              <w:rPr>
                <w:rFonts w:asciiTheme="minorHAnsi" w:hAnsiTheme="minorHAnsi" w:cstheme="minorHAnsi"/>
                <w:sz w:val="22"/>
                <w:szCs w:val="22"/>
              </w:rPr>
            </w:pPr>
            <w:r w:rsidRPr="00F91661">
              <w:rPr>
                <w:rFonts w:asciiTheme="minorHAnsi" w:hAnsiTheme="minorHAnsi" w:cstheme="minorHAnsi"/>
                <w:sz w:val="22"/>
                <w:szCs w:val="22"/>
              </w:rPr>
              <w:t>Paragraph 34</w:t>
            </w:r>
          </w:p>
        </w:tc>
      </w:tr>
    </w:tbl>
    <w:p w14:paraId="79DE1847" w14:textId="77777777" w:rsidR="00562E5F" w:rsidRPr="00F91661" w:rsidRDefault="00562E5F" w:rsidP="00562E5F">
      <w:pPr>
        <w:rPr>
          <w:rFonts w:asciiTheme="minorHAnsi" w:hAnsiTheme="minorHAnsi" w:cstheme="minorHAnsi"/>
        </w:rPr>
      </w:pPr>
    </w:p>
    <w:p w14:paraId="58565CBE" w14:textId="77777777" w:rsidR="00562E5F" w:rsidRPr="00F91661" w:rsidRDefault="00562E5F" w:rsidP="00562E5F">
      <w:pPr>
        <w:rPr>
          <w:rFonts w:asciiTheme="minorHAnsi" w:hAnsiTheme="minorHAnsi" w:cstheme="minorHAnsi"/>
        </w:rPr>
      </w:pPr>
    </w:p>
    <w:p w14:paraId="34B51386" w14:textId="77777777" w:rsidR="00562E5F" w:rsidRPr="00F91661" w:rsidRDefault="00562E5F" w:rsidP="00137A43">
      <w:pPr>
        <w:pStyle w:val="BodyText2"/>
        <w:rPr>
          <w:rFonts w:asciiTheme="minorHAnsi" w:hAnsiTheme="minorHAnsi" w:cstheme="minorHAnsi"/>
          <w:b w:val="0"/>
          <w:bCs w:val="0"/>
        </w:rPr>
      </w:pPr>
    </w:p>
    <w:p w14:paraId="431AE4F0" w14:textId="77777777" w:rsidR="009D1BFD" w:rsidRPr="00F91661" w:rsidRDefault="009D1BFD" w:rsidP="00137A43">
      <w:pPr>
        <w:pStyle w:val="BodyText2"/>
        <w:rPr>
          <w:rFonts w:asciiTheme="minorHAnsi" w:hAnsiTheme="minorHAnsi" w:cstheme="minorHAnsi"/>
          <w:b w:val="0"/>
        </w:rPr>
      </w:pPr>
    </w:p>
    <w:p w14:paraId="36CFD8E0" w14:textId="77777777" w:rsidR="001F0E48" w:rsidRPr="00F91661" w:rsidRDefault="001F0E48" w:rsidP="00562E5F">
      <w:pPr>
        <w:jc w:val="both"/>
        <w:rPr>
          <w:rFonts w:asciiTheme="minorHAnsi" w:hAnsiTheme="minorHAnsi" w:cstheme="minorHAnsi"/>
          <w:noProof/>
          <w:sz w:val="16"/>
          <w:szCs w:val="16"/>
        </w:rPr>
      </w:pPr>
    </w:p>
    <w:p w14:paraId="523E741C" w14:textId="77777777" w:rsidR="00787B06" w:rsidRDefault="00787B06" w:rsidP="00562E5F">
      <w:pPr>
        <w:jc w:val="both"/>
        <w:rPr>
          <w:rFonts w:asciiTheme="minorHAnsi" w:hAnsiTheme="minorHAnsi" w:cstheme="minorHAnsi"/>
          <w:noProof/>
          <w:sz w:val="16"/>
          <w:szCs w:val="16"/>
        </w:rPr>
      </w:pPr>
    </w:p>
    <w:p w14:paraId="70DCF981" w14:textId="77777777" w:rsidR="002E6533" w:rsidRDefault="002E6533" w:rsidP="00562E5F">
      <w:pPr>
        <w:jc w:val="both"/>
        <w:rPr>
          <w:rFonts w:asciiTheme="minorHAnsi" w:hAnsiTheme="minorHAnsi" w:cstheme="minorHAnsi"/>
          <w:noProof/>
          <w:sz w:val="16"/>
          <w:szCs w:val="16"/>
        </w:rPr>
      </w:pPr>
    </w:p>
    <w:p w14:paraId="4665721A" w14:textId="77777777" w:rsidR="002E6533" w:rsidRDefault="002E6533" w:rsidP="00562E5F">
      <w:pPr>
        <w:jc w:val="both"/>
        <w:rPr>
          <w:rFonts w:asciiTheme="minorHAnsi" w:hAnsiTheme="minorHAnsi" w:cstheme="minorHAnsi"/>
          <w:noProof/>
          <w:sz w:val="16"/>
          <w:szCs w:val="16"/>
        </w:rPr>
      </w:pPr>
    </w:p>
    <w:p w14:paraId="247A5127" w14:textId="77777777" w:rsidR="002E6533" w:rsidRDefault="002E6533" w:rsidP="00562E5F">
      <w:pPr>
        <w:jc w:val="both"/>
        <w:rPr>
          <w:rFonts w:asciiTheme="minorHAnsi" w:hAnsiTheme="minorHAnsi" w:cstheme="minorHAnsi"/>
          <w:noProof/>
          <w:sz w:val="16"/>
          <w:szCs w:val="16"/>
        </w:rPr>
      </w:pPr>
    </w:p>
    <w:p w14:paraId="1FEAEECF" w14:textId="77777777" w:rsidR="00D01C86" w:rsidRDefault="00D01C86" w:rsidP="00562E5F">
      <w:pPr>
        <w:jc w:val="both"/>
        <w:rPr>
          <w:rFonts w:asciiTheme="minorHAnsi" w:hAnsiTheme="minorHAnsi" w:cstheme="minorHAnsi"/>
          <w:noProof/>
          <w:sz w:val="16"/>
          <w:szCs w:val="16"/>
        </w:rPr>
      </w:pPr>
    </w:p>
    <w:p w14:paraId="0AE53020" w14:textId="77777777" w:rsidR="00D01C86" w:rsidRDefault="00D01C86" w:rsidP="00562E5F">
      <w:pPr>
        <w:jc w:val="both"/>
        <w:rPr>
          <w:rFonts w:asciiTheme="minorHAnsi" w:hAnsiTheme="minorHAnsi" w:cstheme="minorHAnsi"/>
          <w:noProof/>
          <w:sz w:val="16"/>
          <w:szCs w:val="16"/>
        </w:rPr>
      </w:pPr>
    </w:p>
    <w:p w14:paraId="790CA4CC" w14:textId="77777777" w:rsidR="00D01C86" w:rsidRDefault="00D01C86" w:rsidP="00562E5F">
      <w:pPr>
        <w:jc w:val="both"/>
        <w:rPr>
          <w:rFonts w:asciiTheme="minorHAnsi" w:hAnsiTheme="minorHAnsi" w:cstheme="minorHAnsi"/>
          <w:noProof/>
          <w:sz w:val="16"/>
          <w:szCs w:val="16"/>
        </w:rPr>
      </w:pPr>
    </w:p>
    <w:p w14:paraId="2E31F5E2" w14:textId="77777777" w:rsidR="00D01C86" w:rsidRDefault="00D01C86" w:rsidP="00562E5F">
      <w:pPr>
        <w:jc w:val="both"/>
        <w:rPr>
          <w:rFonts w:asciiTheme="minorHAnsi" w:hAnsiTheme="minorHAnsi" w:cstheme="minorHAnsi"/>
          <w:noProof/>
          <w:sz w:val="16"/>
          <w:szCs w:val="16"/>
        </w:rPr>
      </w:pPr>
    </w:p>
    <w:p w14:paraId="5862F5C7" w14:textId="77777777" w:rsidR="00D01C86" w:rsidRDefault="00D01C86" w:rsidP="00562E5F">
      <w:pPr>
        <w:jc w:val="both"/>
        <w:rPr>
          <w:rFonts w:asciiTheme="minorHAnsi" w:hAnsiTheme="minorHAnsi" w:cstheme="minorHAnsi"/>
          <w:noProof/>
          <w:sz w:val="16"/>
          <w:szCs w:val="16"/>
        </w:rPr>
      </w:pPr>
    </w:p>
    <w:p w14:paraId="12795750" w14:textId="77777777" w:rsidR="00D01C86" w:rsidRDefault="00D01C86" w:rsidP="00562E5F">
      <w:pPr>
        <w:jc w:val="both"/>
        <w:rPr>
          <w:rFonts w:asciiTheme="minorHAnsi" w:hAnsiTheme="minorHAnsi" w:cstheme="minorHAnsi"/>
          <w:noProof/>
          <w:sz w:val="16"/>
          <w:szCs w:val="16"/>
        </w:rPr>
      </w:pPr>
    </w:p>
    <w:p w14:paraId="20A211CD" w14:textId="77777777" w:rsidR="00D01C86" w:rsidRDefault="00D01C86" w:rsidP="00562E5F">
      <w:pPr>
        <w:jc w:val="both"/>
        <w:rPr>
          <w:rFonts w:asciiTheme="minorHAnsi" w:hAnsiTheme="minorHAnsi" w:cstheme="minorHAnsi"/>
          <w:noProof/>
          <w:sz w:val="16"/>
          <w:szCs w:val="16"/>
        </w:rPr>
      </w:pPr>
    </w:p>
    <w:p w14:paraId="40A24293" w14:textId="0212808E" w:rsidR="00D01C86" w:rsidRPr="00F91661" w:rsidRDefault="00D01C86" w:rsidP="00D01C86">
      <w:pPr>
        <w:jc w:val="both"/>
        <w:rPr>
          <w:rFonts w:asciiTheme="minorHAnsi" w:hAnsiTheme="minorHAnsi" w:cstheme="minorHAnsi"/>
          <w:b/>
        </w:rPr>
      </w:pPr>
      <w:r w:rsidRPr="00F91661">
        <w:rPr>
          <w:rFonts w:asciiTheme="minorHAnsi" w:hAnsiTheme="minorHAnsi" w:cstheme="minorHAnsi"/>
          <w:noProof/>
          <w:sz w:val="16"/>
          <w:szCs w:val="16"/>
        </w:rPr>
        <w:fldChar w:fldCharType="begin"/>
      </w:r>
      <w:r w:rsidRPr="00F91661">
        <w:rPr>
          <w:rFonts w:asciiTheme="minorHAnsi" w:hAnsiTheme="minorHAnsi" w:cstheme="minorHAnsi"/>
          <w:noProof/>
          <w:sz w:val="16"/>
          <w:szCs w:val="16"/>
        </w:rPr>
        <w:instrText xml:space="preserve"> FILENAME  \p  \* MERGEFORMAT </w:instrText>
      </w:r>
      <w:r w:rsidRPr="00F91661">
        <w:rPr>
          <w:rFonts w:asciiTheme="minorHAnsi" w:hAnsiTheme="minorHAnsi" w:cstheme="minorHAnsi"/>
          <w:noProof/>
          <w:sz w:val="16"/>
          <w:szCs w:val="16"/>
        </w:rPr>
        <w:fldChar w:fldCharType="separate"/>
      </w:r>
      <w:r w:rsidR="007748E1">
        <w:rPr>
          <w:rFonts w:asciiTheme="minorHAnsi" w:hAnsiTheme="minorHAnsi" w:cstheme="minorHAnsi"/>
          <w:noProof/>
          <w:sz w:val="16"/>
          <w:szCs w:val="16"/>
        </w:rPr>
        <w:t>https://naiconline.sharepoint.com/teams/FRSStatutoryAccounting/National Meetings/A. National Meeting Materials/2025/08-11-25 Summer National Meeting/Hearing/21 - 25-16 Status Section Updates.docx</w:t>
      </w:r>
      <w:r w:rsidRPr="00F91661">
        <w:rPr>
          <w:rFonts w:asciiTheme="minorHAnsi" w:hAnsiTheme="minorHAnsi" w:cstheme="minorHAnsi"/>
          <w:noProof/>
          <w:sz w:val="16"/>
          <w:szCs w:val="16"/>
        </w:rPr>
        <w:fldChar w:fldCharType="end"/>
      </w:r>
    </w:p>
    <w:p w14:paraId="71901C80" w14:textId="77777777" w:rsidR="00D01C86" w:rsidRDefault="00D01C86" w:rsidP="00562E5F">
      <w:pPr>
        <w:jc w:val="both"/>
        <w:rPr>
          <w:rFonts w:asciiTheme="minorHAnsi" w:hAnsiTheme="minorHAnsi" w:cstheme="minorHAnsi"/>
          <w:noProof/>
          <w:sz w:val="16"/>
          <w:szCs w:val="16"/>
        </w:rPr>
      </w:pPr>
    </w:p>
    <w:sectPr w:rsidR="00D01C86" w:rsidSect="000B372C">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D68EF" w14:textId="77777777" w:rsidR="003A6F8A" w:rsidRDefault="003A6F8A">
      <w:r>
        <w:separator/>
      </w:r>
    </w:p>
  </w:endnote>
  <w:endnote w:type="continuationSeparator" w:id="0">
    <w:p w14:paraId="21B6221F" w14:textId="77777777" w:rsidR="003A6F8A" w:rsidRDefault="003A6F8A">
      <w:r>
        <w:continuationSeparator/>
      </w:r>
    </w:p>
  </w:endnote>
  <w:endnote w:type="continuationNotice" w:id="1">
    <w:p w14:paraId="549780AE" w14:textId="77777777" w:rsidR="003A6F8A" w:rsidRDefault="003A6F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4092CF94" w:rsidR="006D3A59" w:rsidRPr="0062204E" w:rsidRDefault="006D3A59" w:rsidP="00DF407B">
    <w:pPr>
      <w:pStyle w:val="Footer"/>
      <w:tabs>
        <w:tab w:val="clear" w:pos="4320"/>
        <w:tab w:val="center" w:pos="5040"/>
      </w:tabs>
      <w:rPr>
        <w:rFonts w:asciiTheme="minorHAnsi" w:hAnsiTheme="minorHAnsi" w:cstheme="minorHAnsi"/>
        <w:sz w:val="20"/>
      </w:rPr>
    </w:pPr>
    <w:r w:rsidRPr="0062204E">
      <w:rPr>
        <w:rFonts w:asciiTheme="minorHAnsi" w:hAnsiTheme="minorHAnsi" w:cstheme="minorHAnsi"/>
        <w:sz w:val="20"/>
      </w:rPr>
      <w:t xml:space="preserve">© </w:t>
    </w:r>
    <w:r w:rsidR="005B478B" w:rsidRPr="0062204E">
      <w:rPr>
        <w:rFonts w:asciiTheme="minorHAnsi" w:hAnsiTheme="minorHAnsi" w:cstheme="minorHAnsi"/>
        <w:sz w:val="20"/>
      </w:rPr>
      <w:t>20</w:t>
    </w:r>
    <w:r w:rsidR="00CA4E49" w:rsidRPr="0062204E">
      <w:rPr>
        <w:rFonts w:asciiTheme="minorHAnsi" w:hAnsiTheme="minorHAnsi" w:cstheme="minorHAnsi"/>
        <w:sz w:val="20"/>
      </w:rPr>
      <w:t>2</w:t>
    </w:r>
    <w:r w:rsidR="00D66EE3" w:rsidRPr="0062204E">
      <w:rPr>
        <w:rFonts w:asciiTheme="minorHAnsi" w:hAnsiTheme="minorHAnsi" w:cstheme="minorHAnsi"/>
        <w:sz w:val="20"/>
      </w:rPr>
      <w:t>5</w:t>
    </w:r>
    <w:r w:rsidRPr="0062204E">
      <w:rPr>
        <w:rFonts w:asciiTheme="minorHAnsi" w:hAnsiTheme="minorHAnsi" w:cstheme="minorHAnsi"/>
        <w:sz w:val="20"/>
      </w:rPr>
      <w:t xml:space="preserve"> National Association of Insurance Commissioners</w:t>
    </w:r>
    <w:r w:rsidR="00DF407B" w:rsidRPr="0062204E">
      <w:rPr>
        <w:rFonts w:asciiTheme="minorHAnsi" w:hAnsiTheme="minorHAnsi" w:cstheme="minorHAnsi"/>
        <w:sz w:val="20"/>
      </w:rPr>
      <w:tab/>
    </w:r>
    <w:r w:rsidRPr="0062204E">
      <w:rPr>
        <w:rStyle w:val="PageNumber"/>
        <w:rFonts w:asciiTheme="minorHAnsi" w:hAnsiTheme="minorHAnsi" w:cstheme="minorHAnsi"/>
        <w:sz w:val="20"/>
      </w:rPr>
      <w:fldChar w:fldCharType="begin"/>
    </w:r>
    <w:r w:rsidRPr="0062204E">
      <w:rPr>
        <w:rStyle w:val="PageNumber"/>
        <w:rFonts w:asciiTheme="minorHAnsi" w:hAnsiTheme="minorHAnsi" w:cstheme="minorHAnsi"/>
        <w:sz w:val="20"/>
      </w:rPr>
      <w:instrText xml:space="preserve"> PAGE </w:instrText>
    </w:r>
    <w:r w:rsidRPr="0062204E">
      <w:rPr>
        <w:rStyle w:val="PageNumber"/>
        <w:rFonts w:asciiTheme="minorHAnsi" w:hAnsiTheme="minorHAnsi" w:cstheme="minorHAnsi"/>
        <w:sz w:val="20"/>
      </w:rPr>
      <w:fldChar w:fldCharType="separate"/>
    </w:r>
    <w:r w:rsidR="00626EC0" w:rsidRPr="0062204E">
      <w:rPr>
        <w:rStyle w:val="PageNumber"/>
        <w:rFonts w:asciiTheme="minorHAnsi" w:hAnsiTheme="minorHAnsi" w:cstheme="minorHAnsi"/>
        <w:noProof/>
        <w:sz w:val="20"/>
      </w:rPr>
      <w:t>2</w:t>
    </w:r>
    <w:r w:rsidRPr="0062204E">
      <w:rPr>
        <w:rStyle w:val="PageNumber"/>
        <w:rFonts w:asciiTheme="minorHAnsi" w:hAnsiTheme="minorHAnsi" w:cstheme="minorHAns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85152" w14:textId="77777777" w:rsidR="003A6F8A" w:rsidRDefault="003A6F8A">
      <w:r>
        <w:separator/>
      </w:r>
    </w:p>
  </w:footnote>
  <w:footnote w:type="continuationSeparator" w:id="0">
    <w:p w14:paraId="6B24BD81" w14:textId="77777777" w:rsidR="003A6F8A" w:rsidRDefault="003A6F8A">
      <w:r>
        <w:continuationSeparator/>
      </w:r>
    </w:p>
  </w:footnote>
  <w:footnote w:type="continuationNotice" w:id="1">
    <w:p w14:paraId="7FC5DDDB" w14:textId="77777777" w:rsidR="003A6F8A" w:rsidRDefault="003A6F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00AE6" w14:textId="0BD22C3F" w:rsidR="006D3A59" w:rsidRPr="0062204E" w:rsidRDefault="00EE2CE8">
    <w:pPr>
      <w:pStyle w:val="Header"/>
      <w:jc w:val="right"/>
      <w:rPr>
        <w:rFonts w:asciiTheme="minorHAnsi" w:hAnsiTheme="minorHAnsi" w:cstheme="minorHAnsi"/>
        <w:b/>
        <w:sz w:val="20"/>
      </w:rPr>
    </w:pPr>
    <w:r>
      <w:rPr>
        <w:rFonts w:asciiTheme="minorHAnsi" w:hAnsiTheme="minorHAnsi" w:cstheme="minorHAnsi"/>
        <w:b/>
        <w:sz w:val="20"/>
      </w:rPr>
      <w:t>Attachment 2</w:t>
    </w:r>
    <w:r w:rsidR="007748E1">
      <w:rPr>
        <w:rFonts w:asciiTheme="minorHAnsi" w:hAnsiTheme="minorHAnsi" w:cstheme="minorHAnsi"/>
        <w:b/>
        <w:sz w:val="20"/>
      </w:rPr>
      <w:t>1</w:t>
    </w:r>
  </w:p>
  <w:p w14:paraId="14FEED1A" w14:textId="30E06A02" w:rsidR="006D3A59" w:rsidRPr="0062204E" w:rsidRDefault="006D3A59">
    <w:pPr>
      <w:pStyle w:val="Header"/>
      <w:jc w:val="right"/>
      <w:rPr>
        <w:rFonts w:asciiTheme="minorHAnsi" w:hAnsiTheme="minorHAnsi" w:cstheme="minorHAnsi"/>
        <w:bCs/>
        <w:sz w:val="20"/>
      </w:rPr>
    </w:pPr>
    <w:r w:rsidRPr="0062204E">
      <w:rPr>
        <w:rFonts w:asciiTheme="minorHAnsi" w:hAnsiTheme="minorHAnsi" w:cstheme="minorHAnsi"/>
        <w:bCs/>
        <w:sz w:val="20"/>
      </w:rPr>
      <w:t>Ref #20</w:t>
    </w:r>
    <w:r w:rsidR="008424D9" w:rsidRPr="0062204E">
      <w:rPr>
        <w:rFonts w:asciiTheme="minorHAnsi" w:hAnsiTheme="minorHAnsi" w:cstheme="minorHAnsi"/>
        <w:bCs/>
        <w:sz w:val="20"/>
      </w:rPr>
      <w:t>2</w:t>
    </w:r>
    <w:r w:rsidR="00D66EE3" w:rsidRPr="0062204E">
      <w:rPr>
        <w:rFonts w:asciiTheme="minorHAnsi" w:hAnsiTheme="minorHAnsi" w:cstheme="minorHAnsi"/>
        <w:bCs/>
        <w:sz w:val="20"/>
      </w:rPr>
      <w:t>5</w:t>
    </w:r>
    <w:r w:rsidRPr="0062204E">
      <w:rPr>
        <w:rFonts w:asciiTheme="minorHAnsi" w:hAnsiTheme="minorHAnsi" w:cstheme="minorHAnsi"/>
        <w:bCs/>
        <w:sz w:val="20"/>
      </w:rPr>
      <w:t>-</w:t>
    </w:r>
    <w:r w:rsidR="00A514B3">
      <w:rPr>
        <w:rFonts w:asciiTheme="minorHAnsi" w:hAnsiTheme="minorHAnsi" w:cstheme="minorHAnsi"/>
        <w:bCs/>
        <w:sz w:val="20"/>
      </w:rPr>
      <w:t>16</w:t>
    </w:r>
  </w:p>
  <w:p w14:paraId="12DAC63B" w14:textId="77777777" w:rsidR="006D3A59" w:rsidRPr="0062204E" w:rsidRDefault="006D3A59">
    <w:pPr>
      <w:pStyle w:val="Header"/>
      <w:jc w:val="right"/>
      <w:rPr>
        <w:rFonts w:asciiTheme="minorHAnsi" w:hAnsiTheme="minorHAnsi" w:cs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6" w15:restartNumberingAfterBreak="0">
    <w:nsid w:val="1AFF4C0F"/>
    <w:multiLevelType w:val="hybridMultilevel"/>
    <w:tmpl w:val="9ED49A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9" w15:restartNumberingAfterBreak="0">
    <w:nsid w:val="222770F6"/>
    <w:multiLevelType w:val="hybridMultilevel"/>
    <w:tmpl w:val="2DFEA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BF1085"/>
    <w:multiLevelType w:val="hybridMultilevel"/>
    <w:tmpl w:val="C082C2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3"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684B45"/>
    <w:multiLevelType w:val="hybridMultilevel"/>
    <w:tmpl w:val="48C667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1"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3"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4"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6"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7"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abstractNum w:abstractNumId="28" w15:restartNumberingAfterBreak="0">
    <w:nsid w:val="7B6B0C98"/>
    <w:multiLevelType w:val="hybridMultilevel"/>
    <w:tmpl w:val="A824F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9124495">
    <w:abstractNumId w:val="15"/>
  </w:num>
  <w:num w:numId="2" w16cid:durableId="124473872">
    <w:abstractNumId w:val="24"/>
  </w:num>
  <w:num w:numId="3" w16cid:durableId="1736200778">
    <w:abstractNumId w:val="21"/>
  </w:num>
  <w:num w:numId="4" w16cid:durableId="1753817529">
    <w:abstractNumId w:val="17"/>
  </w:num>
  <w:num w:numId="5" w16cid:durableId="1117600130">
    <w:abstractNumId w:val="18"/>
  </w:num>
  <w:num w:numId="6" w16cid:durableId="696123471">
    <w:abstractNumId w:val="13"/>
  </w:num>
  <w:num w:numId="7" w16cid:durableId="2084600477">
    <w:abstractNumId w:val="8"/>
  </w:num>
  <w:num w:numId="8" w16cid:durableId="1195928133">
    <w:abstractNumId w:val="16"/>
  </w:num>
  <w:num w:numId="9" w16cid:durableId="1426073380">
    <w:abstractNumId w:val="20"/>
  </w:num>
  <w:num w:numId="10" w16cid:durableId="1901748065">
    <w:abstractNumId w:val="22"/>
  </w:num>
  <w:num w:numId="11" w16cid:durableId="1629050746">
    <w:abstractNumId w:val="3"/>
  </w:num>
  <w:num w:numId="12" w16cid:durableId="1453746734">
    <w:abstractNumId w:val="19"/>
  </w:num>
  <w:num w:numId="13" w16cid:durableId="1894609188">
    <w:abstractNumId w:val="23"/>
  </w:num>
  <w:num w:numId="14" w16cid:durableId="1117023081">
    <w:abstractNumId w:val="0"/>
  </w:num>
  <w:num w:numId="15" w16cid:durableId="289482149">
    <w:abstractNumId w:val="5"/>
  </w:num>
  <w:num w:numId="16" w16cid:durableId="900989026">
    <w:abstractNumId w:val="25"/>
  </w:num>
  <w:num w:numId="17" w16cid:durableId="1801680105">
    <w:abstractNumId w:val="27"/>
  </w:num>
  <w:num w:numId="18" w16cid:durableId="2071998960">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81491737">
    <w:abstractNumId w:val="12"/>
  </w:num>
  <w:num w:numId="20" w16cid:durableId="1211115873">
    <w:abstractNumId w:val="4"/>
  </w:num>
  <w:num w:numId="21" w16cid:durableId="1381897201">
    <w:abstractNumId w:val="1"/>
  </w:num>
  <w:num w:numId="22" w16cid:durableId="1266115158">
    <w:abstractNumId w:val="26"/>
  </w:num>
  <w:num w:numId="23" w16cid:durableId="34931900">
    <w:abstractNumId w:val="1"/>
  </w:num>
  <w:num w:numId="24" w16cid:durableId="353313877">
    <w:abstractNumId w:val="7"/>
  </w:num>
  <w:num w:numId="25" w16cid:durableId="366297002">
    <w:abstractNumId w:val="11"/>
  </w:num>
  <w:num w:numId="26" w16cid:durableId="569081291">
    <w:abstractNumId w:val="9"/>
  </w:num>
  <w:num w:numId="27" w16cid:durableId="243956511">
    <w:abstractNumId w:val="10"/>
  </w:num>
  <w:num w:numId="28" w16cid:durableId="1395201384">
    <w:abstractNumId w:val="28"/>
  </w:num>
  <w:num w:numId="29" w16cid:durableId="723018647">
    <w:abstractNumId w:val="6"/>
  </w:num>
  <w:num w:numId="30" w16cid:durableId="160487420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2ACC"/>
    <w:rsid w:val="00004652"/>
    <w:rsid w:val="00016321"/>
    <w:rsid w:val="00016CAE"/>
    <w:rsid w:val="00022C9E"/>
    <w:rsid w:val="00034B2F"/>
    <w:rsid w:val="000579B6"/>
    <w:rsid w:val="00062300"/>
    <w:rsid w:val="00086FF0"/>
    <w:rsid w:val="00091380"/>
    <w:rsid w:val="000967FA"/>
    <w:rsid w:val="000B18DE"/>
    <w:rsid w:val="000B372C"/>
    <w:rsid w:val="000B65E1"/>
    <w:rsid w:val="000D6AE8"/>
    <w:rsid w:val="000E1131"/>
    <w:rsid w:val="000E16CA"/>
    <w:rsid w:val="000F7E34"/>
    <w:rsid w:val="00105C31"/>
    <w:rsid w:val="00121401"/>
    <w:rsid w:val="00125B9D"/>
    <w:rsid w:val="00126A21"/>
    <w:rsid w:val="001312BC"/>
    <w:rsid w:val="00133830"/>
    <w:rsid w:val="00134BCC"/>
    <w:rsid w:val="0013539B"/>
    <w:rsid w:val="00137A43"/>
    <w:rsid w:val="00140E14"/>
    <w:rsid w:val="0014463D"/>
    <w:rsid w:val="001551FA"/>
    <w:rsid w:val="00156373"/>
    <w:rsid w:val="001677C7"/>
    <w:rsid w:val="001760A7"/>
    <w:rsid w:val="0017769A"/>
    <w:rsid w:val="00184144"/>
    <w:rsid w:val="00194331"/>
    <w:rsid w:val="0019505A"/>
    <w:rsid w:val="001B3138"/>
    <w:rsid w:val="001C2733"/>
    <w:rsid w:val="001C4BCF"/>
    <w:rsid w:val="001D27BD"/>
    <w:rsid w:val="001D510C"/>
    <w:rsid w:val="001F0E48"/>
    <w:rsid w:val="001F3CF4"/>
    <w:rsid w:val="001F46EB"/>
    <w:rsid w:val="001F699C"/>
    <w:rsid w:val="00203FF7"/>
    <w:rsid w:val="002046F5"/>
    <w:rsid w:val="00211343"/>
    <w:rsid w:val="002120C8"/>
    <w:rsid w:val="00212F93"/>
    <w:rsid w:val="00230A3C"/>
    <w:rsid w:val="002356C2"/>
    <w:rsid w:val="0024137C"/>
    <w:rsid w:val="00244A0D"/>
    <w:rsid w:val="00260DE4"/>
    <w:rsid w:val="00261273"/>
    <w:rsid w:val="002803C1"/>
    <w:rsid w:val="00285289"/>
    <w:rsid w:val="002931B3"/>
    <w:rsid w:val="002A1316"/>
    <w:rsid w:val="002A44FE"/>
    <w:rsid w:val="002B157D"/>
    <w:rsid w:val="002D70E6"/>
    <w:rsid w:val="002E6458"/>
    <w:rsid w:val="002E6533"/>
    <w:rsid w:val="002F6FF9"/>
    <w:rsid w:val="00304CEC"/>
    <w:rsid w:val="00307455"/>
    <w:rsid w:val="003148E8"/>
    <w:rsid w:val="00325660"/>
    <w:rsid w:val="003325E9"/>
    <w:rsid w:val="00333FC0"/>
    <w:rsid w:val="00335B42"/>
    <w:rsid w:val="003415C3"/>
    <w:rsid w:val="0034544B"/>
    <w:rsid w:val="0035203C"/>
    <w:rsid w:val="003550BF"/>
    <w:rsid w:val="0035609F"/>
    <w:rsid w:val="00357190"/>
    <w:rsid w:val="003818B0"/>
    <w:rsid w:val="0039600A"/>
    <w:rsid w:val="00397487"/>
    <w:rsid w:val="003A2D8D"/>
    <w:rsid w:val="003A6F8A"/>
    <w:rsid w:val="003B12DE"/>
    <w:rsid w:val="003B2CEE"/>
    <w:rsid w:val="003B40A9"/>
    <w:rsid w:val="003C2C53"/>
    <w:rsid w:val="003C3F83"/>
    <w:rsid w:val="003C53C1"/>
    <w:rsid w:val="003E7D1C"/>
    <w:rsid w:val="0040093D"/>
    <w:rsid w:val="0040337C"/>
    <w:rsid w:val="00406B83"/>
    <w:rsid w:val="004128F1"/>
    <w:rsid w:val="0042311A"/>
    <w:rsid w:val="0043308E"/>
    <w:rsid w:val="00434970"/>
    <w:rsid w:val="00435DAC"/>
    <w:rsid w:val="0044022E"/>
    <w:rsid w:val="00443C2A"/>
    <w:rsid w:val="00446244"/>
    <w:rsid w:val="004516AB"/>
    <w:rsid w:val="004526A1"/>
    <w:rsid w:val="00452842"/>
    <w:rsid w:val="00476EF5"/>
    <w:rsid w:val="004829CD"/>
    <w:rsid w:val="0048423A"/>
    <w:rsid w:val="00484E83"/>
    <w:rsid w:val="0048680B"/>
    <w:rsid w:val="00490996"/>
    <w:rsid w:val="004953BB"/>
    <w:rsid w:val="0049733D"/>
    <w:rsid w:val="004A166E"/>
    <w:rsid w:val="004B51B6"/>
    <w:rsid w:val="004B6231"/>
    <w:rsid w:val="004C0CE5"/>
    <w:rsid w:val="004D4855"/>
    <w:rsid w:val="004E2BB9"/>
    <w:rsid w:val="004E3B7D"/>
    <w:rsid w:val="004F0773"/>
    <w:rsid w:val="004F28C4"/>
    <w:rsid w:val="005251AA"/>
    <w:rsid w:val="00543A7B"/>
    <w:rsid w:val="005508D0"/>
    <w:rsid w:val="0055420B"/>
    <w:rsid w:val="00562444"/>
    <w:rsid w:val="00562E5F"/>
    <w:rsid w:val="00565010"/>
    <w:rsid w:val="0057078A"/>
    <w:rsid w:val="00574E17"/>
    <w:rsid w:val="005850CD"/>
    <w:rsid w:val="00587A87"/>
    <w:rsid w:val="005932E1"/>
    <w:rsid w:val="00596615"/>
    <w:rsid w:val="005A259E"/>
    <w:rsid w:val="005B478B"/>
    <w:rsid w:val="005E15E0"/>
    <w:rsid w:val="006024FC"/>
    <w:rsid w:val="00611DB6"/>
    <w:rsid w:val="00616A2C"/>
    <w:rsid w:val="0062204E"/>
    <w:rsid w:val="00624E04"/>
    <w:rsid w:val="00626152"/>
    <w:rsid w:val="00626EC0"/>
    <w:rsid w:val="00630368"/>
    <w:rsid w:val="00634598"/>
    <w:rsid w:val="00637C40"/>
    <w:rsid w:val="0065061D"/>
    <w:rsid w:val="00654938"/>
    <w:rsid w:val="00657228"/>
    <w:rsid w:val="00676A9F"/>
    <w:rsid w:val="00690138"/>
    <w:rsid w:val="00693A32"/>
    <w:rsid w:val="00697FA3"/>
    <w:rsid w:val="006A3F24"/>
    <w:rsid w:val="006B098D"/>
    <w:rsid w:val="006B37DD"/>
    <w:rsid w:val="006D0BCF"/>
    <w:rsid w:val="006D3A59"/>
    <w:rsid w:val="006E70EF"/>
    <w:rsid w:val="00706B68"/>
    <w:rsid w:val="00715743"/>
    <w:rsid w:val="0072525D"/>
    <w:rsid w:val="007306B9"/>
    <w:rsid w:val="00756AE3"/>
    <w:rsid w:val="007574AB"/>
    <w:rsid w:val="00761440"/>
    <w:rsid w:val="007646F6"/>
    <w:rsid w:val="007748E1"/>
    <w:rsid w:val="00774EEB"/>
    <w:rsid w:val="007767B8"/>
    <w:rsid w:val="007774AA"/>
    <w:rsid w:val="007870E9"/>
    <w:rsid w:val="00787492"/>
    <w:rsid w:val="00787B06"/>
    <w:rsid w:val="00794B81"/>
    <w:rsid w:val="00795898"/>
    <w:rsid w:val="007B2A8D"/>
    <w:rsid w:val="007B4554"/>
    <w:rsid w:val="007F1389"/>
    <w:rsid w:val="007F344C"/>
    <w:rsid w:val="00800BF1"/>
    <w:rsid w:val="00806FC1"/>
    <w:rsid w:val="00810A7D"/>
    <w:rsid w:val="00830174"/>
    <w:rsid w:val="00841F11"/>
    <w:rsid w:val="008424D9"/>
    <w:rsid w:val="00853A28"/>
    <w:rsid w:val="008546C2"/>
    <w:rsid w:val="008758B4"/>
    <w:rsid w:val="008761CF"/>
    <w:rsid w:val="00883EA3"/>
    <w:rsid w:val="00884311"/>
    <w:rsid w:val="008869A6"/>
    <w:rsid w:val="00891CC3"/>
    <w:rsid w:val="008951FD"/>
    <w:rsid w:val="008973DA"/>
    <w:rsid w:val="008A6A9C"/>
    <w:rsid w:val="008C3A60"/>
    <w:rsid w:val="008C59AA"/>
    <w:rsid w:val="008E1282"/>
    <w:rsid w:val="008E7AF9"/>
    <w:rsid w:val="008F4535"/>
    <w:rsid w:val="008F465E"/>
    <w:rsid w:val="0092196B"/>
    <w:rsid w:val="009249B4"/>
    <w:rsid w:val="00927E02"/>
    <w:rsid w:val="0092B1F3"/>
    <w:rsid w:val="00937D86"/>
    <w:rsid w:val="0095188C"/>
    <w:rsid w:val="00957780"/>
    <w:rsid w:val="00972A11"/>
    <w:rsid w:val="00980638"/>
    <w:rsid w:val="00983182"/>
    <w:rsid w:val="00984FA6"/>
    <w:rsid w:val="0098632A"/>
    <w:rsid w:val="009A45F9"/>
    <w:rsid w:val="009B20EB"/>
    <w:rsid w:val="009C702B"/>
    <w:rsid w:val="009D1BFD"/>
    <w:rsid w:val="009D53C3"/>
    <w:rsid w:val="009F79EE"/>
    <w:rsid w:val="00A11581"/>
    <w:rsid w:val="00A16ED5"/>
    <w:rsid w:val="00A202AF"/>
    <w:rsid w:val="00A254E0"/>
    <w:rsid w:val="00A40610"/>
    <w:rsid w:val="00A41910"/>
    <w:rsid w:val="00A514B3"/>
    <w:rsid w:val="00A541A3"/>
    <w:rsid w:val="00A57666"/>
    <w:rsid w:val="00A627B1"/>
    <w:rsid w:val="00A82C39"/>
    <w:rsid w:val="00A91E08"/>
    <w:rsid w:val="00A92C59"/>
    <w:rsid w:val="00AA1DC0"/>
    <w:rsid w:val="00AA6691"/>
    <w:rsid w:val="00AC14AF"/>
    <w:rsid w:val="00AC61A4"/>
    <w:rsid w:val="00AC6B73"/>
    <w:rsid w:val="00AE39B5"/>
    <w:rsid w:val="00AE6149"/>
    <w:rsid w:val="00AE74CF"/>
    <w:rsid w:val="00B02220"/>
    <w:rsid w:val="00B06AE8"/>
    <w:rsid w:val="00B10C19"/>
    <w:rsid w:val="00B214DA"/>
    <w:rsid w:val="00B30CA0"/>
    <w:rsid w:val="00B74270"/>
    <w:rsid w:val="00B9145B"/>
    <w:rsid w:val="00B95B0C"/>
    <w:rsid w:val="00BA11FB"/>
    <w:rsid w:val="00BB05DD"/>
    <w:rsid w:val="00BB5939"/>
    <w:rsid w:val="00BC0E32"/>
    <w:rsid w:val="00BE6BC1"/>
    <w:rsid w:val="00BE7914"/>
    <w:rsid w:val="00BF1C34"/>
    <w:rsid w:val="00C04FA0"/>
    <w:rsid w:val="00C051DB"/>
    <w:rsid w:val="00C11682"/>
    <w:rsid w:val="00C12E3B"/>
    <w:rsid w:val="00C26B71"/>
    <w:rsid w:val="00C573CE"/>
    <w:rsid w:val="00C6544D"/>
    <w:rsid w:val="00C65936"/>
    <w:rsid w:val="00C71C2C"/>
    <w:rsid w:val="00C73D93"/>
    <w:rsid w:val="00C8607F"/>
    <w:rsid w:val="00C9066D"/>
    <w:rsid w:val="00CA2E4C"/>
    <w:rsid w:val="00CA39BF"/>
    <w:rsid w:val="00CA4E49"/>
    <w:rsid w:val="00CB7CFA"/>
    <w:rsid w:val="00CC53AA"/>
    <w:rsid w:val="00CC5596"/>
    <w:rsid w:val="00CD2D86"/>
    <w:rsid w:val="00CE3B76"/>
    <w:rsid w:val="00CF3750"/>
    <w:rsid w:val="00CF6993"/>
    <w:rsid w:val="00D0099E"/>
    <w:rsid w:val="00D01C86"/>
    <w:rsid w:val="00D21513"/>
    <w:rsid w:val="00D23FDD"/>
    <w:rsid w:val="00D4525B"/>
    <w:rsid w:val="00D506C4"/>
    <w:rsid w:val="00D55CF1"/>
    <w:rsid w:val="00D6623D"/>
    <w:rsid w:val="00D66EE3"/>
    <w:rsid w:val="00D75963"/>
    <w:rsid w:val="00D87442"/>
    <w:rsid w:val="00D924B0"/>
    <w:rsid w:val="00DA1C46"/>
    <w:rsid w:val="00DA2084"/>
    <w:rsid w:val="00DC071A"/>
    <w:rsid w:val="00DC6971"/>
    <w:rsid w:val="00DC7DDF"/>
    <w:rsid w:val="00DE483A"/>
    <w:rsid w:val="00DF138F"/>
    <w:rsid w:val="00DF3C42"/>
    <w:rsid w:val="00DF407B"/>
    <w:rsid w:val="00E01062"/>
    <w:rsid w:val="00E077F0"/>
    <w:rsid w:val="00E136A0"/>
    <w:rsid w:val="00E20A8E"/>
    <w:rsid w:val="00E2462E"/>
    <w:rsid w:val="00E30ACC"/>
    <w:rsid w:val="00E446FF"/>
    <w:rsid w:val="00E51156"/>
    <w:rsid w:val="00E90A65"/>
    <w:rsid w:val="00EA2736"/>
    <w:rsid w:val="00EB2382"/>
    <w:rsid w:val="00EC15C1"/>
    <w:rsid w:val="00EC3AB3"/>
    <w:rsid w:val="00EC61F1"/>
    <w:rsid w:val="00EE2CE8"/>
    <w:rsid w:val="00EF720B"/>
    <w:rsid w:val="00F01DE6"/>
    <w:rsid w:val="00F04F9A"/>
    <w:rsid w:val="00F05F13"/>
    <w:rsid w:val="00F12A01"/>
    <w:rsid w:val="00F179AD"/>
    <w:rsid w:val="00F31976"/>
    <w:rsid w:val="00F36D97"/>
    <w:rsid w:val="00F45D51"/>
    <w:rsid w:val="00F52F7B"/>
    <w:rsid w:val="00F723F1"/>
    <w:rsid w:val="00F858B9"/>
    <w:rsid w:val="00F91661"/>
    <w:rsid w:val="00FA4059"/>
    <w:rsid w:val="00FA716B"/>
    <w:rsid w:val="00FC3813"/>
    <w:rsid w:val="00FD157C"/>
    <w:rsid w:val="00FE7FAA"/>
    <w:rsid w:val="00FF1017"/>
    <w:rsid w:val="0152EF14"/>
    <w:rsid w:val="02E26622"/>
    <w:rsid w:val="03FEF97E"/>
    <w:rsid w:val="0447D772"/>
    <w:rsid w:val="06D198F2"/>
    <w:rsid w:val="086A94A0"/>
    <w:rsid w:val="0BB6501F"/>
    <w:rsid w:val="0CDCF8A4"/>
    <w:rsid w:val="0DEE2C12"/>
    <w:rsid w:val="11116B71"/>
    <w:rsid w:val="13E82EA8"/>
    <w:rsid w:val="14800D3D"/>
    <w:rsid w:val="159F9C6D"/>
    <w:rsid w:val="15E76181"/>
    <w:rsid w:val="169839DC"/>
    <w:rsid w:val="1798E542"/>
    <w:rsid w:val="181DD84D"/>
    <w:rsid w:val="18EB3DE5"/>
    <w:rsid w:val="1997E8AB"/>
    <w:rsid w:val="1A3760BC"/>
    <w:rsid w:val="1C5C3289"/>
    <w:rsid w:val="1DCF3403"/>
    <w:rsid w:val="1E741F8A"/>
    <w:rsid w:val="20A86EDF"/>
    <w:rsid w:val="215E5FA4"/>
    <w:rsid w:val="225AB20E"/>
    <w:rsid w:val="23CD295E"/>
    <w:rsid w:val="2524CFB7"/>
    <w:rsid w:val="2709652F"/>
    <w:rsid w:val="28F8CCF5"/>
    <w:rsid w:val="29796ADF"/>
    <w:rsid w:val="2A373BD8"/>
    <w:rsid w:val="2DE596BF"/>
    <w:rsid w:val="2E7D1F19"/>
    <w:rsid w:val="2F9A7F5F"/>
    <w:rsid w:val="309F74D0"/>
    <w:rsid w:val="311BEF1E"/>
    <w:rsid w:val="31B1103B"/>
    <w:rsid w:val="33205B02"/>
    <w:rsid w:val="3357B8FC"/>
    <w:rsid w:val="34DABF79"/>
    <w:rsid w:val="34E12486"/>
    <w:rsid w:val="34EAA620"/>
    <w:rsid w:val="35D9DEFC"/>
    <w:rsid w:val="367CD436"/>
    <w:rsid w:val="37E1AAAE"/>
    <w:rsid w:val="37FB5136"/>
    <w:rsid w:val="391A6BE6"/>
    <w:rsid w:val="3968D032"/>
    <w:rsid w:val="3B1B514F"/>
    <w:rsid w:val="3FE8EFC8"/>
    <w:rsid w:val="406B8BF5"/>
    <w:rsid w:val="40D0B763"/>
    <w:rsid w:val="40F1C60B"/>
    <w:rsid w:val="41987E4E"/>
    <w:rsid w:val="427F8173"/>
    <w:rsid w:val="43D1EE43"/>
    <w:rsid w:val="44DDAF97"/>
    <w:rsid w:val="44FCE465"/>
    <w:rsid w:val="45475E72"/>
    <w:rsid w:val="4605C43A"/>
    <w:rsid w:val="46885931"/>
    <w:rsid w:val="46A0C8CD"/>
    <w:rsid w:val="46A8D3E9"/>
    <w:rsid w:val="46BF7ED7"/>
    <w:rsid w:val="493CE551"/>
    <w:rsid w:val="4AF301A4"/>
    <w:rsid w:val="4C434376"/>
    <w:rsid w:val="4E5EAF40"/>
    <w:rsid w:val="50EF4B97"/>
    <w:rsid w:val="513C6ED6"/>
    <w:rsid w:val="51C0914D"/>
    <w:rsid w:val="51CC061F"/>
    <w:rsid w:val="52308EFE"/>
    <w:rsid w:val="53EB2F6A"/>
    <w:rsid w:val="54EF7924"/>
    <w:rsid w:val="573A6144"/>
    <w:rsid w:val="5B3DC451"/>
    <w:rsid w:val="5B84F371"/>
    <w:rsid w:val="6056B51F"/>
    <w:rsid w:val="62EDCB74"/>
    <w:rsid w:val="63A348AE"/>
    <w:rsid w:val="6413D240"/>
    <w:rsid w:val="6439768A"/>
    <w:rsid w:val="64B1539E"/>
    <w:rsid w:val="65269592"/>
    <w:rsid w:val="678BAB91"/>
    <w:rsid w:val="6DEC6599"/>
    <w:rsid w:val="71878737"/>
    <w:rsid w:val="71E1E9A2"/>
    <w:rsid w:val="73AE7265"/>
    <w:rsid w:val="745FC549"/>
    <w:rsid w:val="74748C0F"/>
    <w:rsid w:val="756CA3B7"/>
    <w:rsid w:val="76591283"/>
    <w:rsid w:val="7665DAFD"/>
    <w:rsid w:val="76CDC856"/>
    <w:rsid w:val="77C95CEC"/>
    <w:rsid w:val="77CAAE7A"/>
    <w:rsid w:val="7911F5A6"/>
    <w:rsid w:val="79572129"/>
    <w:rsid w:val="7B387983"/>
    <w:rsid w:val="7D6DB712"/>
    <w:rsid w:val="7DD28259"/>
    <w:rsid w:val="7E74E780"/>
    <w:rsid w:val="7F35732E"/>
    <w:rsid w:val="7FC53DD3"/>
    <w:rsid w:val="7FE5D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1190AC27-3049-4A9F-BEF5-A6462E63F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1156"/>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BodyTextIndent2">
    <w:name w:val="Body Text Indent 2"/>
    <w:basedOn w:val="Normal"/>
    <w:link w:val="BodyTextIndent2Char"/>
    <w:semiHidden/>
    <w:unhideWhenUsed/>
    <w:rsid w:val="00883EA3"/>
    <w:pPr>
      <w:spacing w:after="120" w:line="480" w:lineRule="auto"/>
      <w:ind w:left="360"/>
    </w:pPr>
  </w:style>
  <w:style w:type="character" w:customStyle="1" w:styleId="BodyTextIndent2Char">
    <w:name w:val="Body Text Indent 2 Char"/>
    <w:basedOn w:val="DefaultParagraphFont"/>
    <w:link w:val="BodyTextIndent2"/>
    <w:semiHidden/>
    <w:rsid w:val="00883EA3"/>
    <w:rPr>
      <w:sz w:val="24"/>
      <w:szCs w:val="24"/>
    </w:rPr>
  </w:style>
  <w:style w:type="paragraph" w:styleId="Revision">
    <w:name w:val="Revision"/>
    <w:hidden/>
    <w:uiPriority w:val="99"/>
    <w:semiHidden/>
    <w:rsid w:val="00DF3C42"/>
    <w:rPr>
      <w:sz w:val="24"/>
      <w:szCs w:val="24"/>
    </w:rPr>
  </w:style>
  <w:style w:type="table" w:styleId="TableGrid">
    <w:name w:val="Table Grid"/>
    <w:basedOn w:val="TableNormal"/>
    <w:rsid w:val="00A91E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140E14"/>
    <w:rPr>
      <w:sz w:val="16"/>
      <w:szCs w:val="16"/>
    </w:rPr>
  </w:style>
  <w:style w:type="paragraph" w:styleId="CommentText">
    <w:name w:val="annotation text"/>
    <w:basedOn w:val="Normal"/>
    <w:link w:val="CommentTextChar"/>
    <w:unhideWhenUsed/>
    <w:rsid w:val="00140E14"/>
    <w:rPr>
      <w:sz w:val="20"/>
      <w:szCs w:val="20"/>
    </w:rPr>
  </w:style>
  <w:style w:type="character" w:customStyle="1" w:styleId="CommentTextChar">
    <w:name w:val="Comment Text Char"/>
    <w:basedOn w:val="DefaultParagraphFont"/>
    <w:link w:val="CommentText"/>
    <w:rsid w:val="00140E14"/>
  </w:style>
  <w:style w:type="paragraph" w:styleId="CommentSubject">
    <w:name w:val="annotation subject"/>
    <w:basedOn w:val="CommentText"/>
    <w:next w:val="CommentText"/>
    <w:link w:val="CommentSubjectChar"/>
    <w:semiHidden/>
    <w:unhideWhenUsed/>
    <w:rsid w:val="00140E14"/>
    <w:rPr>
      <w:b/>
      <w:bCs/>
    </w:rPr>
  </w:style>
  <w:style w:type="character" w:customStyle="1" w:styleId="CommentSubjectChar">
    <w:name w:val="Comment Subject Char"/>
    <w:basedOn w:val="CommentTextChar"/>
    <w:link w:val="CommentSubject"/>
    <w:semiHidden/>
    <w:rsid w:val="00140E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164256">
      <w:bodyDiv w:val="1"/>
      <w:marLeft w:val="0"/>
      <w:marRight w:val="0"/>
      <w:marTop w:val="0"/>
      <w:marBottom w:val="0"/>
      <w:divBdr>
        <w:top w:val="none" w:sz="0" w:space="0" w:color="auto"/>
        <w:left w:val="none" w:sz="0" w:space="0" w:color="auto"/>
        <w:bottom w:val="none" w:sz="0" w:space="0" w:color="auto"/>
        <w:right w:val="none" w:sz="0" w:space="0" w:color="auto"/>
      </w:divBdr>
    </w:div>
    <w:div w:id="864639960">
      <w:bodyDiv w:val="1"/>
      <w:marLeft w:val="0"/>
      <w:marRight w:val="0"/>
      <w:marTop w:val="0"/>
      <w:marBottom w:val="0"/>
      <w:divBdr>
        <w:top w:val="none" w:sz="0" w:space="0" w:color="auto"/>
        <w:left w:val="none" w:sz="0" w:space="0" w:color="auto"/>
        <w:bottom w:val="none" w:sz="0" w:space="0" w:color="auto"/>
        <w:right w:val="none" w:sz="0" w:space="0" w:color="auto"/>
      </w:divBdr>
    </w:div>
    <w:div w:id="202670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Props1.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2.xml><?xml version="1.0" encoding="utf-8"?>
<ds:datastoreItem xmlns:ds="http://schemas.openxmlformats.org/officeDocument/2006/customXml" ds:itemID="{DC97E221-CCE4-4A81-AD9E-A54B136B8B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4.xml><?xml version="1.0" encoding="utf-8"?>
<ds:datastoreItem xmlns:ds="http://schemas.openxmlformats.org/officeDocument/2006/customXml" ds:itemID="{F4F32BA0-0A36-412D-9D37-8A12DC956502}">
  <ds:schemaRefs>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purl.org/dc/dcmitype/"/>
    <ds:schemaRef ds:uri="3c9e15a3-223f-4584-afb1-1dbe0b3878fa"/>
    <ds:schemaRef ds:uri="http://purl.org/dc/terms/"/>
    <ds:schemaRef ds:uri="826143e3-bbcb-45bb-8829-107013e701e5"/>
    <ds:schemaRef ds:uri="dbd46520-c392-41b5-9f68-fe7486eefad7"/>
    <ds:schemaRef ds:uri="http://schemas.microsoft.com/office/2006/metadata/properties"/>
    <ds:schemaRef ds:uri="http://www.w3.org/XML/1998/namespace"/>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46</TotalTime>
  <Pages>6</Pages>
  <Words>2179</Words>
  <Characters>12118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14269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117</cp:revision>
  <cp:lastPrinted>2011-03-02T00:07:00Z</cp:lastPrinted>
  <dcterms:created xsi:type="dcterms:W3CDTF">2025-05-02T19:18:00Z</dcterms:created>
  <dcterms:modified xsi:type="dcterms:W3CDTF">2025-07-24T21:18:00Z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Ready for Review</vt:lpwstr>
  </property>
  <property fmtid="{D5CDD505-2E9C-101B-9397-08002B2CF9AE}" pid="5" name="Test">
    <vt:filetime>2025-05-22T05:00:00Z</vt:filetime>
  </property>
</Properties>
</file>